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B399CB"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43BA031A" w:rsidR="007E1ACA" w:rsidRPr="00BB4922" w:rsidRDefault="007E1ACA" w:rsidP="007E1ACA">
      <w:pPr>
        <w:jc w:val="both"/>
        <w:rPr>
          <w:rFonts w:cstheme="minorHAnsi"/>
          <w:sz w:val="24"/>
          <w:szCs w:val="24"/>
          <w:lang w:val="en-US"/>
        </w:rPr>
      </w:pPr>
      <w:r w:rsidRPr="00BB4922">
        <w:rPr>
          <w:rFonts w:cstheme="minorHAnsi"/>
          <w:sz w:val="24"/>
          <w:szCs w:val="24"/>
          <w:lang w:val="en-US"/>
        </w:rPr>
        <w:t xml:space="preserve">Investigation of the practice of dumping in </w:t>
      </w:r>
      <w:r w:rsidR="009D49DA" w:rsidRPr="00213DD6">
        <w:rPr>
          <w:rFonts w:cstheme="minorHAnsi"/>
          <w:sz w:val="24"/>
          <w:szCs w:val="24"/>
        </w:rPr>
        <w:t xml:space="preserve">PET </w:t>
      </w:r>
      <w:proofErr w:type="spellStart"/>
      <w:r w:rsidR="009D49DA" w:rsidRPr="00213DD6">
        <w:rPr>
          <w:rFonts w:cstheme="minorHAnsi"/>
          <w:sz w:val="24"/>
          <w:szCs w:val="24"/>
        </w:rPr>
        <w:t>resin</w:t>
      </w:r>
      <w:proofErr w:type="spellEnd"/>
      <w:r w:rsidR="009D49DA" w:rsidRPr="00BB4922">
        <w:rPr>
          <w:rFonts w:cstheme="minorHAnsi"/>
          <w:sz w:val="24"/>
          <w:szCs w:val="24"/>
          <w:lang w:val="en-US"/>
        </w:rPr>
        <w:t xml:space="preserve"> </w:t>
      </w:r>
      <w:r w:rsidRPr="00BB4922">
        <w:rPr>
          <w:rFonts w:cstheme="minorHAnsi"/>
          <w:sz w:val="24"/>
          <w:szCs w:val="24"/>
          <w:lang w:val="en-US"/>
        </w:rPr>
        <w:t xml:space="preserve">exports to Brazil, usually classified under </w:t>
      </w:r>
      <w:r w:rsidR="009D49DA" w:rsidRPr="00213DD6">
        <w:rPr>
          <w:rFonts w:cstheme="minorHAnsi"/>
          <w:sz w:val="24"/>
          <w:szCs w:val="24"/>
          <w:lang w:val="en-US"/>
        </w:rPr>
        <w:t xml:space="preserve">subitem </w:t>
      </w:r>
      <w:r w:rsidR="009D49DA" w:rsidRPr="00213DD6">
        <w:rPr>
          <w:rFonts w:cstheme="minorHAnsi"/>
          <w:sz w:val="24"/>
          <w:szCs w:val="24"/>
        </w:rPr>
        <w:t>3907.61.00</w:t>
      </w:r>
      <w:r w:rsidR="009D49DA" w:rsidRPr="00213DD6">
        <w:rPr>
          <w:rFonts w:cstheme="minorHAnsi"/>
          <w:sz w:val="24"/>
          <w:szCs w:val="24"/>
          <w:lang w:val="en-US"/>
        </w:rPr>
        <w:t xml:space="preserve"> </w:t>
      </w:r>
      <w:r w:rsidRPr="00BB4922">
        <w:rPr>
          <w:rFonts w:cstheme="minorHAnsi"/>
          <w:sz w:val="24"/>
          <w:szCs w:val="24"/>
          <w:lang w:val="en-US"/>
        </w:rPr>
        <w:t xml:space="preserve">of the MERCOSUR Common Nomenclature (NCM – </w:t>
      </w:r>
      <w:proofErr w:type="spellStart"/>
      <w:r w:rsidRPr="00BB4922">
        <w:rPr>
          <w:rFonts w:cstheme="minorHAnsi"/>
          <w:sz w:val="24"/>
          <w:szCs w:val="24"/>
          <w:lang w:val="en-US"/>
        </w:rPr>
        <w:t>Nomenclatura</w:t>
      </w:r>
      <w:proofErr w:type="spellEnd"/>
      <w:r w:rsidRPr="00BB4922">
        <w:rPr>
          <w:rFonts w:cstheme="minorHAnsi"/>
          <w:sz w:val="24"/>
          <w:szCs w:val="24"/>
          <w:lang w:val="en-US"/>
        </w:rPr>
        <w:t xml:space="preserve"> </w:t>
      </w:r>
      <w:proofErr w:type="spellStart"/>
      <w:r w:rsidRPr="00BB4922">
        <w:rPr>
          <w:rFonts w:cstheme="minorHAnsi"/>
          <w:sz w:val="24"/>
          <w:szCs w:val="24"/>
          <w:lang w:val="en-US"/>
        </w:rPr>
        <w:t>Comum</w:t>
      </w:r>
      <w:proofErr w:type="spellEnd"/>
      <w:r w:rsidRPr="00BB4922">
        <w:rPr>
          <w:rFonts w:cstheme="minorHAnsi"/>
          <w:sz w:val="24"/>
          <w:szCs w:val="24"/>
          <w:lang w:val="en-US"/>
        </w:rPr>
        <w:t xml:space="preserve"> do MERCOSUL), </w:t>
      </w:r>
      <w:r w:rsidR="00C26D11" w:rsidRPr="00BB4922">
        <w:rPr>
          <w:rFonts w:cstheme="minorHAnsi"/>
          <w:sz w:val="24"/>
          <w:szCs w:val="24"/>
          <w:lang w:val="en-US"/>
        </w:rPr>
        <w:t xml:space="preserve">originating in </w:t>
      </w:r>
      <w:r w:rsidR="009D49DA" w:rsidRPr="00213DD6">
        <w:rPr>
          <w:rFonts w:cstheme="minorHAnsi"/>
          <w:sz w:val="24"/>
          <w:szCs w:val="24"/>
          <w:lang w:val="en-US"/>
        </w:rPr>
        <w:t>Malaysia and Vietnam</w:t>
      </w:r>
      <w:r w:rsidRPr="00BB4922">
        <w:rPr>
          <w:rFonts w:cstheme="minorHAnsi"/>
          <w:sz w:val="24"/>
          <w:szCs w:val="24"/>
          <w:lang w:val="en-US"/>
        </w:rPr>
        <w:t>, and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BB4922" w:rsidRDefault="001D6577">
      <w:pPr>
        <w:rPr>
          <w:rFonts w:cstheme="minorHAnsi"/>
          <w:sz w:val="24"/>
          <w:szCs w:val="24"/>
          <w:lang w:val="en-US"/>
        </w:rPr>
      </w:pPr>
    </w:p>
    <w:p w14:paraId="3BF7670D" w14:textId="77777777" w:rsidR="00A63308" w:rsidRPr="00BB4922" w:rsidRDefault="00A63308">
      <w:pPr>
        <w:rPr>
          <w:rFonts w:cstheme="minorHAnsi"/>
          <w:sz w:val="24"/>
          <w:szCs w:val="24"/>
          <w:lang w:val="en-US"/>
        </w:rPr>
      </w:pPr>
    </w:p>
    <w:p w14:paraId="60369F29" w14:textId="072DA8B0" w:rsidR="00BB4922" w:rsidRPr="00BB4922" w:rsidRDefault="00BB4922" w:rsidP="007E1ACA">
      <w:pPr>
        <w:spacing w:after="0"/>
        <w:jc w:val="center"/>
        <w:rPr>
          <w:rFonts w:cstheme="minorHAnsi"/>
          <w:sz w:val="24"/>
          <w:szCs w:val="24"/>
        </w:rPr>
      </w:pPr>
      <w:bookmarkStart w:id="0" w:name="_Hlk80261779"/>
      <w:proofErr w:type="spellStart"/>
      <w:r w:rsidRPr="00BB4922">
        <w:rPr>
          <w:rFonts w:cstheme="minorHAnsi"/>
          <w:sz w:val="24"/>
          <w:szCs w:val="24"/>
        </w:rPr>
        <w:t>Process</w:t>
      </w:r>
      <w:proofErr w:type="spellEnd"/>
      <w:r w:rsidRPr="00BB4922">
        <w:rPr>
          <w:rFonts w:cstheme="minorHAnsi"/>
          <w:sz w:val="24"/>
          <w:szCs w:val="24"/>
        </w:rPr>
        <w:t xml:space="preserve"> Sei </w:t>
      </w:r>
      <w:proofErr w:type="gramStart"/>
      <w:r w:rsidRPr="00BB4922">
        <w:rPr>
          <w:rFonts w:cstheme="minorHAnsi"/>
          <w:sz w:val="24"/>
          <w:szCs w:val="24"/>
        </w:rPr>
        <w:t xml:space="preserve">No </w:t>
      </w:r>
      <w:r w:rsidRPr="00BB4922">
        <w:rPr>
          <w:rFonts w:cstheme="minorHAnsi"/>
          <w:color w:val="FF0000"/>
          <w:sz w:val="24"/>
          <w:szCs w:val="24"/>
        </w:rPr>
        <w:t xml:space="preserve"> </w:t>
      </w:r>
      <w:r w:rsidR="009D49DA" w:rsidRPr="00213DD6">
        <w:rPr>
          <w:rFonts w:cstheme="minorHAnsi"/>
          <w:sz w:val="24"/>
          <w:szCs w:val="24"/>
        </w:rPr>
        <w:t>19972.002457</w:t>
      </w:r>
      <w:proofErr w:type="gramEnd"/>
      <w:r w:rsidR="009D49DA" w:rsidRPr="00213DD6">
        <w:rPr>
          <w:rFonts w:cstheme="minorHAnsi"/>
          <w:sz w:val="24"/>
          <w:szCs w:val="24"/>
        </w:rPr>
        <w:t>/2024-75</w:t>
      </w:r>
      <w:r w:rsidR="009D49DA" w:rsidRPr="00213DD6">
        <w:rPr>
          <w:rFonts w:cstheme="minorHAnsi"/>
          <w:sz w:val="24"/>
          <w:szCs w:val="24"/>
          <w:lang w:val="en"/>
        </w:rPr>
        <w:t xml:space="preserve"> restricted </w:t>
      </w:r>
      <w:proofErr w:type="gramStart"/>
      <w:r w:rsidR="009D49DA" w:rsidRPr="00213DD6">
        <w:rPr>
          <w:rFonts w:cstheme="minorHAnsi"/>
          <w:sz w:val="24"/>
          <w:szCs w:val="24"/>
          <w:lang w:val="en"/>
        </w:rPr>
        <w:t xml:space="preserve">and  </w:t>
      </w:r>
      <w:r w:rsidR="009D49DA" w:rsidRPr="00213DD6">
        <w:rPr>
          <w:rFonts w:cstheme="minorHAnsi"/>
          <w:sz w:val="24"/>
          <w:szCs w:val="24"/>
        </w:rPr>
        <w:t>19972.002456</w:t>
      </w:r>
      <w:proofErr w:type="gramEnd"/>
      <w:r w:rsidR="009D49DA" w:rsidRPr="00213DD6">
        <w:rPr>
          <w:rFonts w:cstheme="minorHAnsi"/>
          <w:sz w:val="24"/>
          <w:szCs w:val="24"/>
        </w:rPr>
        <w:t xml:space="preserve">/2024-21 </w:t>
      </w:r>
      <w:proofErr w:type="spellStart"/>
      <w:r w:rsidR="009D49DA" w:rsidRPr="00213DD6">
        <w:rPr>
          <w:rFonts w:cstheme="minorHAnsi"/>
          <w:sz w:val="24"/>
          <w:szCs w:val="24"/>
        </w:rPr>
        <w:t>confidential</w:t>
      </w:r>
      <w:bookmarkEnd w:id="0"/>
      <w:proofErr w:type="spellEnd"/>
    </w:p>
    <w:p w14:paraId="47F2418D" w14:textId="76AD2061" w:rsidR="00D471C0" w:rsidRDefault="007E1ACA" w:rsidP="0036633F">
      <w:pPr>
        <w:spacing w:after="0"/>
        <w:jc w:val="center"/>
        <w:rPr>
          <w:rFonts w:cstheme="minorHAnsi"/>
          <w:sz w:val="24"/>
          <w:szCs w:val="24"/>
        </w:rPr>
      </w:pPr>
      <w:r w:rsidRPr="00A35AE0">
        <w:rPr>
          <w:rFonts w:cstheme="minorHAnsi"/>
          <w:sz w:val="24"/>
          <w:szCs w:val="24"/>
          <w:lang w:val="en-US"/>
        </w:rPr>
        <w:t xml:space="preserve">Contact: (+55 61) </w:t>
      </w:r>
      <w:r w:rsidR="009D49DA" w:rsidRPr="0031701B">
        <w:rPr>
          <w:rFonts w:cstheme="minorHAnsi"/>
          <w:sz w:val="24"/>
          <w:szCs w:val="24"/>
        </w:rPr>
        <w:t xml:space="preserve">2027-7770 </w:t>
      </w:r>
      <w:r w:rsidRPr="00A35AE0">
        <w:rPr>
          <w:rFonts w:cstheme="minorHAnsi"/>
          <w:sz w:val="24"/>
          <w:szCs w:val="24"/>
          <w:lang w:val="en-US"/>
        </w:rPr>
        <w:t xml:space="preserve">or </w:t>
      </w:r>
      <w:hyperlink r:id="rId11" w:history="1">
        <w:r w:rsidR="009D49DA" w:rsidRPr="00A449C4">
          <w:rPr>
            <w:rStyle w:val="Hyperlink"/>
            <w:rFonts w:cstheme="minorHAnsi"/>
            <w:sz w:val="24"/>
            <w:szCs w:val="24"/>
          </w:rPr>
          <w:t>resinapet_original@mdic.gov.br</w:t>
        </w:r>
      </w:hyperlink>
    </w:p>
    <w:p w14:paraId="2F3EE016" w14:textId="77777777" w:rsidR="009D49DA" w:rsidRDefault="009D49DA" w:rsidP="0036633F">
      <w:pPr>
        <w:spacing w:after="0"/>
        <w:jc w:val="center"/>
        <w:rPr>
          <w:rFonts w:cstheme="minorHAnsi"/>
          <w:sz w:val="24"/>
          <w:szCs w:val="24"/>
        </w:rPr>
      </w:pPr>
    </w:p>
    <w:p w14:paraId="693C2335" w14:textId="77777777" w:rsidR="009D49DA" w:rsidRPr="00A35AE0" w:rsidRDefault="009D49DA" w:rsidP="0036633F">
      <w:pPr>
        <w:spacing w:after="0"/>
        <w:jc w:val="center"/>
        <w:rPr>
          <w:rFonts w:cstheme="minorHAnsi"/>
          <w:sz w:val="24"/>
          <w:szCs w:val="24"/>
          <w:lang w:val="en-US"/>
        </w:rPr>
      </w:pPr>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12B33"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495F50FD" w:rsidR="003D2FA9" w:rsidRPr="00BB492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xml:space="preserve">) to determine whether your company dumped in Brazil </w:t>
      </w:r>
      <w:r w:rsidR="009D49DA" w:rsidRPr="00213DD6">
        <w:rPr>
          <w:rFonts w:cstheme="minorHAnsi"/>
          <w:sz w:val="24"/>
          <w:szCs w:val="24"/>
        </w:rPr>
        <w:t xml:space="preserve">PET </w:t>
      </w:r>
      <w:proofErr w:type="spellStart"/>
      <w:r w:rsidR="009D49DA" w:rsidRPr="00213DD6">
        <w:rPr>
          <w:rFonts w:cstheme="minorHAnsi"/>
          <w:sz w:val="24"/>
          <w:szCs w:val="24"/>
        </w:rPr>
        <w:t>resin</w:t>
      </w:r>
      <w:proofErr w:type="spellEnd"/>
      <w:r w:rsidRPr="00BB4922">
        <w:rPr>
          <w:rFonts w:cstheme="minorHAnsi"/>
          <w:b/>
          <w:bCs/>
          <w:sz w:val="24"/>
          <w:szCs w:val="24"/>
          <w:lang w:val="en-US"/>
        </w:rPr>
        <w:t xml:space="preserve">, </w:t>
      </w:r>
      <w:r w:rsidRPr="00BB4922">
        <w:rPr>
          <w:rFonts w:cstheme="minorHAnsi"/>
          <w:bCs/>
          <w:sz w:val="24"/>
          <w:szCs w:val="24"/>
          <w:lang w:val="en-US"/>
        </w:rPr>
        <w:t xml:space="preserve">usually classified under </w:t>
      </w:r>
      <w:r w:rsidR="00E72607" w:rsidRPr="00BB4922">
        <w:rPr>
          <w:rFonts w:cstheme="minorHAnsi"/>
          <w:bCs/>
          <w:sz w:val="24"/>
          <w:szCs w:val="24"/>
          <w:lang w:val="en-US"/>
        </w:rPr>
        <w:t>sub</w:t>
      </w:r>
      <w:r w:rsidRPr="00BB4922">
        <w:rPr>
          <w:rFonts w:cstheme="minorHAnsi"/>
          <w:bCs/>
          <w:sz w:val="24"/>
          <w:szCs w:val="24"/>
          <w:lang w:val="en-US"/>
        </w:rPr>
        <w:t xml:space="preserve">item </w:t>
      </w:r>
      <w:r w:rsidR="009D49DA" w:rsidRPr="00213DD6">
        <w:rPr>
          <w:rFonts w:cstheme="minorHAnsi"/>
          <w:sz w:val="24"/>
          <w:szCs w:val="24"/>
        </w:rPr>
        <w:t>3907.61.00</w:t>
      </w:r>
      <w:r w:rsidRPr="00BB4922">
        <w:rPr>
          <w:rFonts w:cstheme="minorHAnsi"/>
          <w:bCs/>
          <w:sz w:val="24"/>
          <w:szCs w:val="24"/>
          <w:lang w:val="en-US"/>
        </w:rPr>
        <w:t xml:space="preserve">, </w:t>
      </w:r>
      <w:r w:rsidRPr="00BB4922">
        <w:rPr>
          <w:rFonts w:eastAsia="Times New Roman" w:cstheme="minorHAnsi"/>
          <w:bCs/>
          <w:sz w:val="24"/>
          <w:szCs w:val="24"/>
          <w:lang w:val="en-US" w:eastAsia="pt-BR"/>
        </w:rPr>
        <w:t xml:space="preserve">Mercosur Common </w:t>
      </w:r>
      <w:proofErr w:type="spellStart"/>
      <w:r w:rsidRPr="00BB4922">
        <w:rPr>
          <w:rFonts w:eastAsia="Times New Roman" w:cstheme="minorHAnsi"/>
          <w:bCs/>
          <w:sz w:val="24"/>
          <w:szCs w:val="24"/>
          <w:lang w:val="en-US" w:eastAsia="pt-BR"/>
        </w:rPr>
        <w:t>Nomeclature</w:t>
      </w:r>
      <w:proofErr w:type="spellEnd"/>
      <w:r w:rsidRPr="00BB4922">
        <w:rPr>
          <w:rFonts w:eastAsia="Times New Roman" w:cstheme="minorHAnsi"/>
          <w:bCs/>
          <w:sz w:val="24"/>
          <w:szCs w:val="24"/>
          <w:lang w:val="en-US" w:eastAsia="pt-BR"/>
        </w:rPr>
        <w:t xml:space="preserve"> (NCM – </w:t>
      </w:r>
      <w:proofErr w:type="spellStart"/>
      <w:r w:rsidRPr="00BB4922">
        <w:rPr>
          <w:rFonts w:eastAsia="Times New Roman" w:cstheme="minorHAnsi"/>
          <w:bCs/>
          <w:sz w:val="24"/>
          <w:szCs w:val="24"/>
          <w:lang w:val="en-US" w:eastAsia="pt-BR"/>
        </w:rPr>
        <w:t>Nomenclatura</w:t>
      </w:r>
      <w:proofErr w:type="spellEnd"/>
      <w:r w:rsidRPr="00BB4922">
        <w:rPr>
          <w:rFonts w:eastAsia="Times New Roman" w:cstheme="minorHAnsi"/>
          <w:bCs/>
          <w:sz w:val="24"/>
          <w:szCs w:val="24"/>
          <w:lang w:val="en-US" w:eastAsia="pt-BR"/>
        </w:rPr>
        <w:t xml:space="preserve"> </w:t>
      </w:r>
      <w:proofErr w:type="spellStart"/>
      <w:r w:rsidRPr="00BB4922">
        <w:rPr>
          <w:rFonts w:eastAsia="Times New Roman" w:cstheme="minorHAnsi"/>
          <w:bCs/>
          <w:sz w:val="24"/>
          <w:szCs w:val="24"/>
          <w:lang w:val="en-US" w:eastAsia="pt-BR"/>
        </w:rPr>
        <w:t>Comum</w:t>
      </w:r>
      <w:proofErr w:type="spellEnd"/>
      <w:r w:rsidRPr="00BB4922">
        <w:rPr>
          <w:rFonts w:eastAsia="Times New Roman" w:cstheme="minorHAnsi"/>
          <w:bCs/>
          <w:sz w:val="24"/>
          <w:szCs w:val="24"/>
          <w:lang w:val="en-US" w:eastAsia="pt-BR"/>
        </w:rPr>
        <w:t xml:space="preserve"> do MERCOSUL)</w:t>
      </w:r>
      <w:r w:rsidRPr="00BB4922">
        <w:rPr>
          <w:rFonts w:eastAsia="Times New Roman" w:cstheme="minorHAnsi"/>
          <w:sz w:val="24"/>
          <w:szCs w:val="24"/>
          <w:lang w:val="en-US" w:eastAsia="pt-BR"/>
        </w:rPr>
        <w:t xml:space="preserve">, </w:t>
      </w:r>
      <w:r w:rsidR="00F858D9">
        <w:rPr>
          <w:rFonts w:ascii="Calibri" w:hAnsi="Calibri" w:cs="Calibri"/>
          <w:snapToGrid w:val="0"/>
          <w:sz w:val="24"/>
          <w:szCs w:val="24"/>
          <w:lang w:val="en-US"/>
        </w:rPr>
        <w:t>originating</w:t>
      </w:r>
      <w:r w:rsidR="009D49DA">
        <w:rPr>
          <w:rFonts w:ascii="Calibri" w:hAnsi="Calibri" w:cs="Calibri"/>
          <w:snapToGrid w:val="0"/>
          <w:sz w:val="24"/>
          <w:szCs w:val="24"/>
          <w:lang w:val="en-US"/>
        </w:rPr>
        <w:t xml:space="preserve"> in</w:t>
      </w:r>
      <w:r w:rsidR="00F858D9">
        <w:rPr>
          <w:rFonts w:ascii="Calibri" w:hAnsi="Calibri" w:cs="Calibri"/>
          <w:snapToGrid w:val="0"/>
          <w:sz w:val="24"/>
          <w:szCs w:val="24"/>
          <w:lang w:val="en-US"/>
        </w:rPr>
        <w:t xml:space="preserve"> </w:t>
      </w:r>
      <w:r w:rsidR="009D49DA" w:rsidRPr="00213DD6">
        <w:rPr>
          <w:rFonts w:cstheme="minorHAnsi"/>
          <w:sz w:val="24"/>
          <w:szCs w:val="24"/>
          <w:lang w:val="en-US"/>
        </w:rPr>
        <w:t>Malaysia and Vietnam</w:t>
      </w:r>
      <w:r w:rsidR="009D49DA">
        <w:rPr>
          <w:rFonts w:cstheme="minorHAnsi"/>
          <w:sz w:val="24"/>
          <w:szCs w:val="24"/>
          <w:lang w:val="en-US"/>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w:t>
      </w:r>
      <w:proofErr w:type="gramStart"/>
      <w:r w:rsidR="003D2FA9" w:rsidRPr="00BB4922">
        <w:rPr>
          <w:rFonts w:cstheme="minorHAnsi"/>
          <w:sz w:val="24"/>
          <w:szCs w:val="24"/>
          <w:lang w:val="en-US"/>
        </w:rPr>
        <w:t xml:space="preserve">an </w:t>
      </w:r>
      <w:r w:rsidR="00A002CC" w:rsidRPr="00BB4922">
        <w:rPr>
          <w:rFonts w:cstheme="minorHAnsi"/>
          <w:sz w:val="24"/>
          <w:szCs w:val="24"/>
          <w:lang w:val="en-US"/>
        </w:rPr>
        <w:t>eventual</w:t>
      </w:r>
      <w:proofErr w:type="gramEnd"/>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494E8B">
        <w:rPr>
          <w:rFonts w:ascii="Calibri" w:hAnsi="Calibri" w:cs="Calibri"/>
          <w:sz w:val="24"/>
          <w:szCs w:val="24"/>
          <w:lang w:val="en-US"/>
        </w:rPr>
        <w:t>has to</w:t>
      </w:r>
      <w:proofErr w:type="gramEnd"/>
      <w:r w:rsidR="00494E8B">
        <w:rPr>
          <w:rFonts w:ascii="Calibri" w:hAnsi="Calibri" w:cs="Calibri"/>
          <w:sz w:val="24"/>
          <w:szCs w:val="24"/>
          <w:lang w:val="en-US"/>
        </w:rPr>
        <w:t xml:space="preserve">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 xml:space="preserve">In case there is an on-the-spot verification, during the procedure, DECOM may request the company to reproduce in real-time all the steps necessary </w:t>
      </w:r>
      <w:proofErr w:type="gramStart"/>
      <w:r>
        <w:rPr>
          <w:rFonts w:ascii="Calibri" w:hAnsi="Calibri" w:cs="Calibri"/>
          <w:sz w:val="24"/>
          <w:szCs w:val="24"/>
          <w:lang w:val="en-US"/>
        </w:rPr>
        <w:t>to</w:t>
      </w:r>
      <w:proofErr w:type="gramEnd"/>
      <w:r>
        <w:rPr>
          <w:rFonts w:ascii="Calibri" w:hAnsi="Calibri" w:cs="Calibri"/>
          <w:sz w:val="24"/>
          <w:szCs w:val="24"/>
          <w:lang w:val="en-US"/>
        </w:rPr>
        <w:t xml:space="preserve">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 xml:space="preserve">confidential summary of the </w:t>
      </w:r>
      <w:r w:rsidRPr="00BB4922">
        <w:rPr>
          <w:rFonts w:cstheme="minorHAnsi"/>
          <w:sz w:val="24"/>
          <w:szCs w:val="24"/>
          <w:lang w:val="en-US"/>
        </w:rPr>
        <w:lastRenderedPageBreak/>
        <w:t>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Both </w:t>
      </w:r>
      <w:proofErr w:type="gramStart"/>
      <w:r w:rsidRPr="00BB4922">
        <w:rPr>
          <w:rFonts w:cstheme="minorHAnsi"/>
          <w:sz w:val="24"/>
          <w:szCs w:val="24"/>
          <w:lang w:val="en-US"/>
        </w:rPr>
        <w:t>justification</w:t>
      </w:r>
      <w:proofErr w:type="gramEnd"/>
      <w:r w:rsidRPr="00BB4922">
        <w:rPr>
          <w:rFonts w:cstheme="minorHAnsi"/>
          <w:sz w:val="24"/>
          <w:szCs w:val="24"/>
          <w:lang w:val="en-US"/>
        </w:rPr>
        <w:t xml:space="preserve">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050E630A"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w:t>
      </w:r>
      <w:proofErr w:type="spellStart"/>
      <w:r w:rsidRPr="00BB4922">
        <w:rPr>
          <w:rFonts w:cstheme="minorHAnsi"/>
          <w:sz w:val="24"/>
          <w:szCs w:val="24"/>
          <w:lang w:val="en-US"/>
        </w:rPr>
        <w:t>peticionamento</w:t>
      </w:r>
      <w:proofErr w:type="spellEnd"/>
      <w:r w:rsidRPr="00BB4922">
        <w:rPr>
          <w:rFonts w:cstheme="minorHAnsi"/>
          <w:sz w:val="24"/>
          <w:szCs w:val="24"/>
          <w:lang w:val="en-US"/>
        </w:rPr>
        <w:t xml:space="preserve"> </w:t>
      </w:r>
      <w:proofErr w:type="spellStart"/>
      <w:r w:rsidRPr="00BB4922">
        <w:rPr>
          <w:rFonts w:cstheme="minorHAnsi"/>
          <w:sz w:val="24"/>
          <w:szCs w:val="24"/>
          <w:lang w:val="en-US"/>
        </w:rPr>
        <w:t>intercorrente</w:t>
      </w:r>
      <w:proofErr w:type="spellEnd"/>
      <w:r w:rsidRPr="00BB4922">
        <w:rPr>
          <w:rFonts w:cstheme="minorHAnsi"/>
          <w:sz w:val="24"/>
          <w:szCs w:val="24"/>
          <w:lang w:val="en-US"/>
        </w:rPr>
        <w:t>”</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 xml:space="preserve">SEI Processes </w:t>
      </w:r>
      <w:proofErr w:type="spellStart"/>
      <w:r w:rsidRPr="00BB4922">
        <w:rPr>
          <w:rFonts w:cstheme="minorHAnsi"/>
          <w:sz w:val="24"/>
          <w:szCs w:val="24"/>
          <w:lang w:val="en"/>
        </w:rPr>
        <w:t>n</w:t>
      </w:r>
      <w:r w:rsidRPr="00BB4922">
        <w:rPr>
          <w:rFonts w:cstheme="minorHAnsi"/>
          <w:sz w:val="24"/>
          <w:szCs w:val="24"/>
          <w:u w:val="single"/>
          <w:vertAlign w:val="superscript"/>
          <w:lang w:val="en"/>
        </w:rPr>
        <w:t>os</w:t>
      </w:r>
      <w:proofErr w:type="spellEnd"/>
      <w:r w:rsidRPr="00BB4922">
        <w:rPr>
          <w:rFonts w:cstheme="minorHAnsi"/>
          <w:color w:val="FF0000"/>
          <w:sz w:val="24"/>
          <w:szCs w:val="24"/>
          <w:lang w:val="en"/>
        </w:rPr>
        <w:t xml:space="preserve"> </w:t>
      </w:r>
      <w:r w:rsidR="005B5421" w:rsidRPr="00213DD6">
        <w:rPr>
          <w:rFonts w:cstheme="minorHAnsi"/>
          <w:sz w:val="24"/>
          <w:szCs w:val="24"/>
        </w:rPr>
        <w:t>19972.002457/2024-75</w:t>
      </w:r>
      <w:r w:rsidR="005B5421" w:rsidRPr="00213DD6">
        <w:rPr>
          <w:rFonts w:cstheme="minorHAnsi"/>
          <w:sz w:val="24"/>
          <w:szCs w:val="24"/>
          <w:lang w:val="en"/>
        </w:rPr>
        <w:t xml:space="preserve"> restricted and  </w:t>
      </w:r>
      <w:r w:rsidR="005B5421" w:rsidRPr="00213DD6">
        <w:rPr>
          <w:rFonts w:cstheme="minorHAnsi"/>
          <w:sz w:val="24"/>
          <w:szCs w:val="24"/>
        </w:rPr>
        <w:t xml:space="preserve">19972.002456/2024-21 </w:t>
      </w:r>
      <w:proofErr w:type="spellStart"/>
      <w:r w:rsidR="005B5421" w:rsidRPr="00213DD6">
        <w:rPr>
          <w:rFonts w:cstheme="minorHAnsi"/>
          <w:sz w:val="24"/>
          <w:szCs w:val="24"/>
        </w:rPr>
        <w:t>confidential</w:t>
      </w:r>
      <w:proofErr w:type="spellEnd"/>
      <w:r w:rsidRPr="00BB4922">
        <w:rPr>
          <w:rFonts w:cstheme="minorHAnsi"/>
          <w:color w:val="FF0000"/>
          <w:sz w:val="24"/>
          <w:szCs w:val="24"/>
          <w:lang w:val="en"/>
        </w:rPr>
        <w:t xml:space="preserve"> </w:t>
      </w:r>
      <w:r w:rsidRPr="00BB4922">
        <w:rPr>
          <w:rFonts w:cstheme="minorHAnsi"/>
          <w:sz w:val="24"/>
          <w:szCs w:val="24"/>
          <w:lang w:val="en"/>
        </w:rPr>
        <w:t xml:space="preserve">in the Electronic Information System - SEI, available in  </w:t>
      </w:r>
      <w:bookmarkEnd w:id="2"/>
      <w:r w:rsidR="00C27DEF" w:rsidRPr="0090336F">
        <w:rPr>
          <w:rFonts w:cstheme="minorHAnsi"/>
          <w:sz w:val="24"/>
          <w:szCs w:val="24"/>
        </w:rPr>
        <w:fldChar w:fldCharType="begin"/>
      </w:r>
      <w:r w:rsidR="00C27DEF" w:rsidRPr="00C27DEF">
        <w:rPr>
          <w:rFonts w:cstheme="minorHAnsi"/>
          <w:sz w:val="24"/>
          <w:szCs w:val="24"/>
          <w:lang w:val="en-GB"/>
        </w:rPr>
        <w:instrText>HYPERLINK "https://www.gov.br/gestao/pt-br/assuntos/sei/usuario-externo-1"</w:instrText>
      </w:r>
      <w:r w:rsidR="00C27DEF" w:rsidRPr="0090336F">
        <w:rPr>
          <w:rFonts w:cstheme="minorHAnsi"/>
          <w:sz w:val="24"/>
          <w:szCs w:val="24"/>
        </w:rPr>
      </w:r>
      <w:r w:rsidR="00C27DEF" w:rsidRPr="0090336F">
        <w:rPr>
          <w:rFonts w:cstheme="minorHAnsi"/>
          <w:sz w:val="24"/>
          <w:szCs w:val="24"/>
        </w:rPr>
        <w:fldChar w:fldCharType="separate"/>
      </w:r>
      <w:r w:rsidR="00C27DEF" w:rsidRPr="00C27DEF">
        <w:rPr>
          <w:rFonts w:cstheme="minorHAnsi"/>
          <w:sz w:val="24"/>
          <w:szCs w:val="24"/>
          <w:lang w:val="en-GB"/>
        </w:rPr>
        <w:t>https://www.gov.br/gestao/pt-br/assuntos/sei/usuario-externo-1</w:t>
      </w:r>
      <w:r w:rsidR="00C27DEF" w:rsidRPr="0090336F">
        <w:rPr>
          <w:rFonts w:cstheme="minorHAnsi"/>
          <w:sz w:val="24"/>
          <w:szCs w:val="24"/>
        </w:rPr>
        <w:fldChar w:fldCharType="end"/>
      </w:r>
      <w:r w:rsidR="00C27DEF" w:rsidRPr="00C27DEF">
        <w:rPr>
          <w:rFonts w:cstheme="minorHAnsi"/>
          <w:sz w:val="24"/>
          <w:szCs w:val="24"/>
          <w:lang w:val="en-GB"/>
        </w:rPr>
        <w:t xml:space="preserve">  </w:t>
      </w:r>
      <w:r w:rsidR="00C27DEF">
        <w:rPr>
          <w:rFonts w:cstheme="minorHAnsi"/>
          <w:sz w:val="24"/>
          <w:szCs w:val="24"/>
          <w:lang w:val="en-GB"/>
        </w:rPr>
        <w:t xml:space="preserve"> </w:t>
      </w:r>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w:t>
      </w:r>
      <w:proofErr w:type="gramStart"/>
      <w:r w:rsidRPr="00BB4922">
        <w:rPr>
          <w:rFonts w:cstheme="minorHAnsi"/>
          <w:sz w:val="24"/>
          <w:szCs w:val="24"/>
          <w:lang w:val="en"/>
        </w:rPr>
        <w:t>formats</w:t>
      </w:r>
      <w:proofErr w:type="gramEnd"/>
      <w:r w:rsidRPr="00BB4922">
        <w:rPr>
          <w:rFonts w:cstheme="minorHAnsi"/>
          <w:sz w:val="24"/>
          <w:szCs w:val="24"/>
          <w:lang w:val="en"/>
        </w:rPr>
        <w:t xml:space="preserve">/extensions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xml:space="preserve">"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divided into periods, semesters or quarters, </w:t>
      </w:r>
      <w:proofErr w:type="gramStart"/>
      <w:r w:rsidRPr="00BB4922">
        <w:rPr>
          <w:rFonts w:cstheme="minorHAnsi"/>
          <w:sz w:val="24"/>
          <w:szCs w:val="24"/>
          <w:lang w:val="en"/>
        </w:rPr>
        <w:t>in order to</w:t>
      </w:r>
      <w:proofErr w:type="gramEnd"/>
      <w:r w:rsidRPr="00BB4922">
        <w:rPr>
          <w:rFonts w:cstheme="minorHAnsi"/>
          <w:sz w:val="24"/>
          <w:szCs w:val="24"/>
          <w:lang w:val="en"/>
        </w:rPr>
        <w:t xml:space="preserve">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 xml:space="preserve">It should be emphasized that the time between loading the first </w:t>
      </w:r>
      <w:proofErr w:type="gramStart"/>
      <w:r w:rsidR="002B6CCB" w:rsidRPr="002B6CCB">
        <w:rPr>
          <w:rFonts w:cstheme="minorHAnsi"/>
          <w:sz w:val="24"/>
          <w:szCs w:val="24"/>
          <w:lang w:val="en"/>
        </w:rPr>
        <w:t>document</w:t>
      </w:r>
      <w:proofErr w:type="gramEnd"/>
      <w:r w:rsidR="002B6CCB" w:rsidRPr="002B6CCB">
        <w:rPr>
          <w:rFonts w:cstheme="minorHAnsi"/>
          <w:sz w:val="24"/>
          <w:szCs w:val="24"/>
          <w:lang w:val="en"/>
        </w:rPr>
        <w:t xml:space="preserve"> and the last one should not exceed 1h (one hour), since after one hour 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All worksheets must contain the calculation </w:t>
      </w:r>
      <w:proofErr w:type="gramStart"/>
      <w:r w:rsidRPr="00BB4922">
        <w:rPr>
          <w:rFonts w:cstheme="minorHAnsi"/>
          <w:sz w:val="24"/>
          <w:szCs w:val="24"/>
          <w:lang w:val="en-US"/>
        </w:rPr>
        <w:t>memory</w:t>
      </w:r>
      <w:proofErr w:type="gramEnd"/>
      <w:r w:rsidRPr="00BB4922">
        <w:rPr>
          <w:rFonts w:cstheme="minorHAnsi"/>
          <w:sz w:val="24"/>
          <w:szCs w:val="24"/>
          <w:lang w:val="en-US"/>
        </w:rPr>
        <w:t xml:space="preserve">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proofErr w:type="spellStart"/>
      <w:proofErr w:type="gramStart"/>
      <w:r w:rsidRPr="00BB4922">
        <w:rPr>
          <w:rFonts w:cstheme="minorHAnsi"/>
          <w:sz w:val="24"/>
          <w:szCs w:val="24"/>
          <w:lang w:val="en"/>
        </w:rPr>
        <w:t>contentsearch</w:t>
      </w:r>
      <w:proofErr w:type="spellEnd"/>
      <w:proofErr w:type="gramEnd"/>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697993A1">
      <w:pPr>
        <w:pStyle w:val="PargrafodaLista"/>
        <w:numPr>
          <w:ilvl w:val="0"/>
          <w:numId w:val="2"/>
        </w:numPr>
        <w:jc w:val="both"/>
        <w:rPr>
          <w:sz w:val="24"/>
          <w:szCs w:val="24"/>
          <w:lang w:val="en-US"/>
        </w:rPr>
      </w:pPr>
      <w:r w:rsidRPr="697993A1">
        <w:rPr>
          <w:sz w:val="24"/>
          <w:szCs w:val="24"/>
          <w:lang w:val="en-US"/>
        </w:rPr>
        <w:t xml:space="preserve">In accordance with the provisions of SECEX Ordinance No. </w:t>
      </w:r>
      <w:r w:rsidR="00D95F46" w:rsidRPr="697993A1">
        <w:rPr>
          <w:sz w:val="24"/>
          <w:szCs w:val="24"/>
          <w:lang w:val="en-US"/>
        </w:rPr>
        <w:t>162</w:t>
      </w:r>
      <w:r w:rsidRPr="697993A1">
        <w:rPr>
          <w:sz w:val="24"/>
          <w:szCs w:val="24"/>
          <w:lang w:val="en-US"/>
        </w:rPr>
        <w:t>, 202</w:t>
      </w:r>
      <w:r w:rsidR="00D95F46" w:rsidRPr="697993A1">
        <w:rPr>
          <w:sz w:val="24"/>
          <w:szCs w:val="24"/>
          <w:lang w:val="en-US"/>
        </w:rPr>
        <w:t>2</w:t>
      </w:r>
      <w:r w:rsidRPr="697993A1">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697993A1">
        <w:rPr>
          <w:sz w:val="24"/>
          <w:szCs w:val="24"/>
          <w:lang w:val="en-US"/>
        </w:rPr>
        <w:t>Brasil</w:t>
      </w:r>
      <w:proofErr w:type="spellEnd"/>
      <w:r w:rsidRPr="697993A1">
        <w:rPr>
          <w:sz w:val="24"/>
          <w:szCs w:val="24"/>
          <w:lang w:val="en-US"/>
        </w:rPr>
        <w:t xml:space="preserve">. For the purposes of complying with the provisions of the legislation, it is sufficient that only the application, </w:t>
      </w:r>
      <w:proofErr w:type="gramStart"/>
      <w:r w:rsidRPr="697993A1">
        <w:rPr>
          <w:sz w:val="24"/>
          <w:szCs w:val="24"/>
          <w:lang w:val="en-US"/>
        </w:rPr>
        <w:t>provided that</w:t>
      </w:r>
      <w:proofErr w:type="gramEnd"/>
      <w:r w:rsidRPr="697993A1">
        <w:rPr>
          <w:sz w:val="24"/>
          <w:szCs w:val="24"/>
          <w:lang w:val="en-US"/>
        </w:rPr>
        <w:t xml:space="preserve">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E8303"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 xml:space="preserve">Provide data </w:t>
      </w:r>
      <w:proofErr w:type="gramStart"/>
      <w:r w:rsidRPr="00BB4922">
        <w:rPr>
          <w:rFonts w:cstheme="minorHAnsi"/>
          <w:sz w:val="24"/>
          <w:szCs w:val="24"/>
          <w:lang w:val="en-US"/>
        </w:rPr>
        <w:t>of</w:t>
      </w:r>
      <w:proofErr w:type="gramEnd"/>
      <w:r w:rsidRPr="00BB4922">
        <w:rPr>
          <w:rFonts w:cstheme="minorHAnsi"/>
          <w:sz w:val="24"/>
          <w:szCs w:val="24"/>
          <w:lang w:val="en-US"/>
        </w:rPr>
        <w:t xml:space="preserve">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w:t>
      </w:r>
      <w:proofErr w:type="gramStart"/>
      <w:r w:rsidRPr="00BB4922">
        <w:rPr>
          <w:rFonts w:cstheme="minorHAnsi"/>
          <w:color w:val="000000"/>
          <w:sz w:val="24"/>
          <w:szCs w:val="24"/>
          <w:lang w:val="en-US"/>
        </w:rPr>
        <w:t>in order to</w:t>
      </w:r>
      <w:proofErr w:type="gramEnd"/>
      <w:r w:rsidRPr="00BB4922">
        <w:rPr>
          <w:rFonts w:cstheme="minorHAnsi"/>
          <w:color w:val="000000"/>
          <w:sz w:val="24"/>
          <w:szCs w:val="24"/>
          <w:lang w:val="en-US"/>
        </w:rPr>
        <w:t xml:space="preserve">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w:t>
      </w:r>
      <w:proofErr w:type="gramStart"/>
      <w:r w:rsidRPr="00BB4922">
        <w:rPr>
          <w:rFonts w:cstheme="minorHAnsi"/>
          <w:sz w:val="24"/>
          <w:szCs w:val="24"/>
          <w:lang w:val="en-US"/>
        </w:rPr>
        <w:t>described activities</w:t>
      </w:r>
      <w:proofErr w:type="gramEnd"/>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 xml:space="preserve">rty’s </w:t>
      </w:r>
      <w:proofErr w:type="gramStart"/>
      <w:r w:rsidR="00A428AD" w:rsidRPr="00BB4922">
        <w:rPr>
          <w:rFonts w:cstheme="minorHAnsi"/>
          <w:color w:val="000000"/>
          <w:sz w:val="24"/>
          <w:szCs w:val="24"/>
          <w:lang w:val="en-US"/>
        </w:rPr>
        <w:t>company;</w:t>
      </w:r>
      <w:proofErr w:type="gramEnd"/>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 xml:space="preserve">business </w:t>
      </w:r>
      <w:proofErr w:type="gramStart"/>
      <w:r w:rsidRPr="00BB4922">
        <w:rPr>
          <w:rFonts w:cstheme="minorHAnsi"/>
          <w:sz w:val="24"/>
          <w:szCs w:val="24"/>
          <w:lang w:val="en-US"/>
        </w:rPr>
        <w:t>associates</w:t>
      </w:r>
      <w:r w:rsidRPr="00BB4922">
        <w:rPr>
          <w:rFonts w:cstheme="minorHAnsi"/>
          <w:color w:val="000000"/>
          <w:sz w:val="24"/>
          <w:szCs w:val="24"/>
          <w:lang w:val="en-US"/>
        </w:rPr>
        <w:t>;</w:t>
      </w:r>
      <w:proofErr w:type="gramEnd"/>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employer and </w:t>
      </w:r>
      <w:proofErr w:type="gramStart"/>
      <w:r w:rsidRPr="00BB4922">
        <w:rPr>
          <w:rFonts w:cstheme="minorHAnsi"/>
          <w:color w:val="000000"/>
          <w:sz w:val="24"/>
          <w:szCs w:val="24"/>
          <w:lang w:val="en-US"/>
        </w:rPr>
        <w:t>employee;</w:t>
      </w:r>
      <w:proofErr w:type="gramEnd"/>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 xml:space="preserve">nization and such </w:t>
      </w:r>
      <w:proofErr w:type="gramStart"/>
      <w:r w:rsidR="00F006CC" w:rsidRPr="00BB4922">
        <w:rPr>
          <w:rFonts w:cstheme="minorHAnsi"/>
          <w:sz w:val="24"/>
          <w:szCs w:val="24"/>
          <w:lang w:val="en-US"/>
        </w:rPr>
        <w:t>organization</w:t>
      </w:r>
      <w:r w:rsidRPr="00BB4922">
        <w:rPr>
          <w:rFonts w:cstheme="minorHAnsi"/>
          <w:color w:val="000000"/>
          <w:sz w:val="24"/>
          <w:szCs w:val="24"/>
          <w:lang w:val="en-US"/>
        </w:rPr>
        <w:t>;</w:t>
      </w:r>
      <w:proofErr w:type="gramEnd"/>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 xml:space="preserve">One of the parties, directly or indirectly, controls another </w:t>
      </w:r>
      <w:proofErr w:type="gramStart"/>
      <w:r w:rsidRPr="00BB4922">
        <w:rPr>
          <w:rFonts w:cstheme="minorHAnsi"/>
          <w:color w:val="000000"/>
          <w:sz w:val="24"/>
          <w:szCs w:val="24"/>
          <w:lang w:val="en-US"/>
        </w:rPr>
        <w:t>party;</w:t>
      </w:r>
      <w:proofErr w:type="gramEnd"/>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The parties are, directly or indirectly, controlled by a third </w:t>
      </w:r>
      <w:proofErr w:type="gramStart"/>
      <w:r w:rsidRPr="00BB4922">
        <w:rPr>
          <w:rFonts w:cstheme="minorHAnsi"/>
          <w:sz w:val="24"/>
          <w:szCs w:val="24"/>
          <w:lang w:val="en-US"/>
        </w:rPr>
        <w:t>party;</w:t>
      </w:r>
      <w:proofErr w:type="gramEnd"/>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parties control, directly or indirectly, a third </w:t>
      </w:r>
      <w:proofErr w:type="gramStart"/>
      <w:r w:rsidRPr="00BB4922">
        <w:rPr>
          <w:rFonts w:cstheme="minorHAnsi"/>
          <w:sz w:val="24"/>
          <w:szCs w:val="24"/>
          <w:lang w:val="en-US"/>
        </w:rPr>
        <w:t>party;</w:t>
      </w:r>
      <w:proofErr w:type="gramEnd"/>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w:t>
      </w:r>
      <w:proofErr w:type="gramStart"/>
      <w:r w:rsidRPr="00BB4922">
        <w:rPr>
          <w:rFonts w:cstheme="minorHAnsi"/>
          <w:sz w:val="24"/>
          <w:szCs w:val="24"/>
          <w:lang w:val="en-US"/>
        </w:rPr>
        <w:t>of</w:t>
      </w:r>
      <w:proofErr w:type="gramEnd"/>
      <w:r w:rsidRPr="00BB4922">
        <w:rPr>
          <w:rFonts w:cstheme="minorHAnsi"/>
          <w:sz w:val="24"/>
          <w:szCs w:val="24"/>
          <w:lang w:val="en-US"/>
        </w:rPr>
        <w:t xml:space="preserve">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proofErr w:type="gramStart"/>
      <w:r w:rsidRPr="00BB4922">
        <w:rPr>
          <w:rFonts w:cstheme="minorHAnsi"/>
          <w:sz w:val="24"/>
          <w:szCs w:val="24"/>
          <w:lang w:val="en-US"/>
        </w:rPr>
        <w:t>details</w:t>
      </w:r>
      <w:proofErr w:type="gramEnd"/>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your company’s accounting and financial practices, that is, how the respective records are kept and what the </w:t>
      </w:r>
      <w:proofErr w:type="gramStart"/>
      <w:r w:rsidRPr="00BB4922">
        <w:rPr>
          <w:rFonts w:cstheme="minorHAnsi"/>
          <w:sz w:val="24"/>
          <w:szCs w:val="24"/>
          <w:lang w:val="en-US"/>
        </w:rPr>
        <w:t>period of time</w:t>
      </w:r>
      <w:proofErr w:type="gramEnd"/>
      <w:r w:rsidRPr="00BB4922">
        <w:rPr>
          <w:rFonts w:cstheme="minorHAnsi"/>
          <w:sz w:val="24"/>
          <w:szCs w:val="24"/>
          <w:lang w:val="en-US"/>
        </w:rPr>
        <w:t xml:space="preserv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Indicate how the data </w:t>
      </w:r>
      <w:proofErr w:type="gramStart"/>
      <w:r w:rsidRPr="00BB4922">
        <w:rPr>
          <w:rFonts w:cstheme="minorHAnsi"/>
          <w:sz w:val="24"/>
          <w:szCs w:val="24"/>
          <w:lang w:val="en-US"/>
        </w:rPr>
        <w:t>of</w:t>
      </w:r>
      <w:proofErr w:type="gramEnd"/>
      <w:r w:rsidRPr="00BB4922">
        <w:rPr>
          <w:rFonts w:cstheme="minorHAnsi"/>
          <w:sz w:val="24"/>
          <w:szCs w:val="24"/>
          <w:lang w:val="en-US"/>
        </w:rPr>
        <w:t xml:space="preserve"> your company’s financial accounting </w:t>
      </w:r>
      <w:proofErr w:type="gramStart"/>
      <w:r w:rsidRPr="00BB4922">
        <w:rPr>
          <w:rFonts w:cstheme="minorHAnsi"/>
          <w:sz w:val="24"/>
          <w:szCs w:val="24"/>
          <w:lang w:val="en-US"/>
        </w:rPr>
        <w:t>are</w:t>
      </w:r>
      <w:proofErr w:type="gramEnd"/>
      <w:r w:rsidRPr="00BB4922">
        <w:rPr>
          <w:rFonts w:cstheme="minorHAnsi"/>
          <w:sz w:val="24"/>
          <w:szCs w:val="24"/>
          <w:lang w:val="en-US"/>
        </w:rPr>
        <w:t xml:space="preserv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 </w:t>
      </w:r>
      <w:proofErr w:type="gramStart"/>
      <w:r w:rsidRPr="00BB4922">
        <w:rPr>
          <w:rFonts w:cstheme="minorHAnsi"/>
          <w:sz w:val="24"/>
          <w:szCs w:val="24"/>
          <w:lang w:val="en-US"/>
        </w:rPr>
        <w:t>flowchart</w:t>
      </w:r>
      <w:proofErr w:type="gramEnd"/>
      <w:r w:rsidRPr="00BB4922">
        <w:rPr>
          <w:rFonts w:cstheme="minorHAnsi"/>
          <w:sz w:val="24"/>
          <w:szCs w:val="24"/>
          <w:lang w:val="en-US"/>
        </w:rPr>
        <w:t xml:space="preserve">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in the </w:t>
      </w:r>
      <w:r w:rsidRPr="00BB4922">
        <w:rPr>
          <w:rFonts w:cstheme="minorHAnsi"/>
          <w:sz w:val="24"/>
          <w:szCs w:val="24"/>
          <w:lang w:val="en-US"/>
        </w:rPr>
        <w:lastRenderedPageBreak/>
        <w:t>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w:t>
      </w:r>
      <w:proofErr w:type="gramStart"/>
      <w:r w:rsidRPr="00BB4922">
        <w:rPr>
          <w:rFonts w:cstheme="minorHAnsi"/>
          <w:sz w:val="24"/>
          <w:szCs w:val="24"/>
          <w:lang w:val="en-US"/>
        </w:rPr>
        <w:t>discriminating</w:t>
      </w:r>
      <w:proofErr w:type="gramEnd"/>
      <w:r w:rsidRPr="00BB4922">
        <w:rPr>
          <w:rFonts w:cstheme="minorHAnsi"/>
          <w:sz w:val="24"/>
          <w:szCs w:val="24"/>
          <w:lang w:val="en-US"/>
        </w:rPr>
        <w:t xml:space="preserve">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 xml:space="preserve">Complete chart of </w:t>
      </w:r>
      <w:proofErr w:type="gramStart"/>
      <w:r w:rsidRPr="00BB4922">
        <w:rPr>
          <w:rFonts w:cstheme="minorHAnsi"/>
          <w:sz w:val="24"/>
          <w:szCs w:val="24"/>
          <w:lang w:val="en-US"/>
        </w:rPr>
        <w:t>accounts;</w:t>
      </w:r>
      <w:proofErr w:type="gramEnd"/>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w:t>
      </w:r>
      <w:proofErr w:type="gramStart"/>
      <w:r w:rsidR="009B7107" w:rsidRPr="00BB4922">
        <w:rPr>
          <w:rFonts w:cstheme="minorHAnsi"/>
          <w:sz w:val="24"/>
          <w:szCs w:val="24"/>
          <w:lang w:val="en-US"/>
        </w:rPr>
        <w:t>opinion;</w:t>
      </w:r>
      <w:proofErr w:type="gramEnd"/>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0C3027"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EEE9C"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345B9AC7" w:rsidR="001157B4" w:rsidRPr="00BB4922" w:rsidRDefault="005B5421" w:rsidP="001157B4">
      <w:pPr>
        <w:pStyle w:val="PargrafodaLista"/>
        <w:numPr>
          <w:ilvl w:val="0"/>
          <w:numId w:val="4"/>
        </w:numPr>
        <w:jc w:val="both"/>
        <w:rPr>
          <w:rFonts w:cstheme="minorHAnsi"/>
          <w:sz w:val="24"/>
          <w:szCs w:val="24"/>
          <w:lang w:val="en-US"/>
        </w:rPr>
      </w:pPr>
      <w:r w:rsidRPr="00213DD6">
        <w:rPr>
          <w:rFonts w:cstheme="minorHAnsi"/>
          <w:sz w:val="24"/>
          <w:szCs w:val="24"/>
        </w:rPr>
        <w:t xml:space="preserve">PET </w:t>
      </w:r>
      <w:proofErr w:type="spellStart"/>
      <w:r w:rsidRPr="00213DD6">
        <w:rPr>
          <w:rFonts w:cstheme="minorHAnsi"/>
          <w:sz w:val="24"/>
          <w:szCs w:val="24"/>
        </w:rPr>
        <w:t>resin</w:t>
      </w:r>
      <w:proofErr w:type="spellEnd"/>
      <w:r w:rsidRPr="00213DD6">
        <w:rPr>
          <w:rFonts w:cstheme="minorHAnsi"/>
          <w:sz w:val="24"/>
          <w:szCs w:val="24"/>
        </w:rPr>
        <w:t xml:space="preserve">, </w:t>
      </w:r>
      <w:proofErr w:type="spellStart"/>
      <w:r w:rsidRPr="00213DD6">
        <w:rPr>
          <w:rFonts w:cstheme="minorHAnsi"/>
          <w:sz w:val="24"/>
          <w:szCs w:val="24"/>
        </w:rPr>
        <w:t>with</w:t>
      </w:r>
      <w:proofErr w:type="spellEnd"/>
      <w:r w:rsidRPr="00213DD6">
        <w:rPr>
          <w:rFonts w:cstheme="minorHAnsi"/>
          <w:sz w:val="24"/>
          <w:szCs w:val="24"/>
        </w:rPr>
        <w:t xml:space="preserve"> </w:t>
      </w:r>
      <w:proofErr w:type="spellStart"/>
      <w:r w:rsidRPr="00213DD6">
        <w:rPr>
          <w:rFonts w:cstheme="minorHAnsi"/>
          <w:sz w:val="24"/>
          <w:szCs w:val="24"/>
        </w:rPr>
        <w:t>intrinsic</w:t>
      </w:r>
      <w:proofErr w:type="spellEnd"/>
      <w:r w:rsidRPr="00213DD6">
        <w:rPr>
          <w:rFonts w:cstheme="minorHAnsi"/>
          <w:sz w:val="24"/>
          <w:szCs w:val="24"/>
        </w:rPr>
        <w:t xml:space="preserve"> </w:t>
      </w:r>
      <w:proofErr w:type="spellStart"/>
      <w:r w:rsidRPr="00213DD6">
        <w:rPr>
          <w:rFonts w:cstheme="minorHAnsi"/>
          <w:sz w:val="24"/>
          <w:szCs w:val="24"/>
        </w:rPr>
        <w:t>viscosity</w:t>
      </w:r>
      <w:proofErr w:type="spellEnd"/>
      <w:r w:rsidRPr="00213DD6">
        <w:rPr>
          <w:rFonts w:cstheme="minorHAnsi"/>
          <w:sz w:val="24"/>
          <w:szCs w:val="24"/>
        </w:rPr>
        <w:t xml:space="preserve"> </w:t>
      </w:r>
      <w:proofErr w:type="spellStart"/>
      <w:r w:rsidRPr="00213DD6">
        <w:rPr>
          <w:rFonts w:cstheme="minorHAnsi"/>
          <w:sz w:val="24"/>
          <w:szCs w:val="24"/>
        </w:rPr>
        <w:t>between</w:t>
      </w:r>
      <w:proofErr w:type="spellEnd"/>
      <w:r w:rsidRPr="00213DD6">
        <w:rPr>
          <w:rFonts w:cstheme="minorHAnsi"/>
          <w:sz w:val="24"/>
          <w:szCs w:val="24"/>
        </w:rPr>
        <w:t xml:space="preserve"> 0.78 dl/g </w:t>
      </w:r>
      <w:proofErr w:type="spellStart"/>
      <w:r w:rsidRPr="00213DD6">
        <w:rPr>
          <w:rFonts w:cstheme="minorHAnsi"/>
          <w:sz w:val="24"/>
          <w:szCs w:val="24"/>
        </w:rPr>
        <w:t>and</w:t>
      </w:r>
      <w:proofErr w:type="spellEnd"/>
      <w:r w:rsidRPr="00213DD6">
        <w:rPr>
          <w:rFonts w:cstheme="minorHAnsi"/>
          <w:sz w:val="24"/>
          <w:szCs w:val="24"/>
        </w:rPr>
        <w:t xml:space="preserve"> 0.88 dl/g</w:t>
      </w:r>
      <w:r w:rsidR="001157B4" w:rsidRPr="00BB4922">
        <w:rPr>
          <w:rFonts w:cstheme="minorHAnsi"/>
          <w:sz w:val="24"/>
          <w:szCs w:val="24"/>
          <w:lang w:val="en-US"/>
        </w:rPr>
        <w:t xml:space="preserve">, commonly classified under </w:t>
      </w:r>
      <w:r w:rsidRPr="00213DD6">
        <w:rPr>
          <w:rFonts w:cstheme="minorHAnsi"/>
          <w:sz w:val="24"/>
          <w:szCs w:val="24"/>
          <w:lang w:val="en-US"/>
        </w:rPr>
        <w:t xml:space="preserve">subitem </w:t>
      </w:r>
      <w:r w:rsidRPr="00213DD6">
        <w:rPr>
          <w:rFonts w:cstheme="minorHAnsi"/>
          <w:sz w:val="24"/>
          <w:szCs w:val="24"/>
        </w:rPr>
        <w:t>3907.61.00</w:t>
      </w:r>
      <w:r w:rsidR="001157B4" w:rsidRPr="00BB4922">
        <w:rPr>
          <w:rFonts w:cstheme="minorHAnsi"/>
          <w:color w:val="FF0000"/>
          <w:sz w:val="24"/>
          <w:szCs w:val="24"/>
          <w:lang w:val="en-US"/>
        </w:rPr>
        <w:t xml:space="preserve"> </w:t>
      </w:r>
      <w:r w:rsidR="001157B4" w:rsidRPr="00BB4922">
        <w:rPr>
          <w:rFonts w:cstheme="minorHAnsi"/>
          <w:sz w:val="24"/>
          <w:szCs w:val="24"/>
          <w:lang w:val="en-US"/>
        </w:rPr>
        <w:t xml:space="preserve">of the MERCOSUR Common Nomenclature (NCM – </w:t>
      </w:r>
      <w:proofErr w:type="spellStart"/>
      <w:r w:rsidR="001157B4" w:rsidRPr="00BB4922">
        <w:rPr>
          <w:rFonts w:cstheme="minorHAnsi"/>
          <w:sz w:val="24"/>
          <w:szCs w:val="24"/>
          <w:lang w:val="en-US"/>
        </w:rPr>
        <w:t>Nomenclatura</w:t>
      </w:r>
      <w:proofErr w:type="spellEnd"/>
      <w:r w:rsidR="001157B4" w:rsidRPr="00BB4922">
        <w:rPr>
          <w:rFonts w:cstheme="minorHAnsi"/>
          <w:sz w:val="24"/>
          <w:szCs w:val="24"/>
          <w:lang w:val="en-US"/>
        </w:rPr>
        <w:t xml:space="preserve"> </w:t>
      </w:r>
      <w:proofErr w:type="spellStart"/>
      <w:r w:rsidR="001157B4" w:rsidRPr="00BB4922">
        <w:rPr>
          <w:rFonts w:cstheme="minorHAnsi"/>
          <w:sz w:val="24"/>
          <w:szCs w:val="24"/>
          <w:lang w:val="en-US"/>
        </w:rPr>
        <w:t>Comum</w:t>
      </w:r>
      <w:proofErr w:type="spellEnd"/>
      <w:r w:rsidR="001157B4" w:rsidRPr="00BB4922">
        <w:rPr>
          <w:rFonts w:cstheme="minorHAnsi"/>
          <w:sz w:val="24"/>
          <w:szCs w:val="24"/>
          <w:lang w:val="en-US"/>
        </w:rPr>
        <w:t xml:space="preserve"> do MERCOSUL), exported from </w:t>
      </w:r>
      <w:r w:rsidRPr="00213DD6">
        <w:rPr>
          <w:rFonts w:cstheme="minorHAnsi"/>
          <w:sz w:val="24"/>
          <w:szCs w:val="24"/>
          <w:lang w:val="en-US"/>
        </w:rPr>
        <w:t>Malaysia and Vietnam</w:t>
      </w:r>
      <w:r w:rsidR="001157B4" w:rsidRPr="00BB4922">
        <w:rPr>
          <w:rFonts w:cstheme="minorHAnsi"/>
          <w:sz w:val="24"/>
          <w:szCs w:val="24"/>
          <w:lang w:val="en-US"/>
        </w:rPr>
        <w:t>.</w:t>
      </w:r>
    </w:p>
    <w:p w14:paraId="496FA022" w14:textId="77777777" w:rsidR="001157B4" w:rsidRPr="00BB4922" w:rsidRDefault="001157B4" w:rsidP="001157B4">
      <w:pPr>
        <w:pStyle w:val="PargrafodaLista"/>
        <w:jc w:val="both"/>
        <w:rPr>
          <w:rFonts w:cstheme="minorHAnsi"/>
          <w:sz w:val="24"/>
          <w:szCs w:val="24"/>
          <w:lang w:val="en-US"/>
        </w:rPr>
      </w:pPr>
    </w:p>
    <w:p w14:paraId="40A4D23D" w14:textId="77777777" w:rsidR="005924E4" w:rsidRPr="005924E4" w:rsidRDefault="005924E4" w:rsidP="005924E4">
      <w:pPr>
        <w:jc w:val="both"/>
        <w:rPr>
          <w:rFonts w:cstheme="minorHAnsi"/>
          <w:sz w:val="24"/>
          <w:szCs w:val="24"/>
        </w:rPr>
      </w:pPr>
      <w:r w:rsidRPr="005924E4">
        <w:rPr>
          <w:rFonts w:cstheme="minorHAnsi"/>
          <w:sz w:val="24"/>
          <w:szCs w:val="24"/>
        </w:rPr>
        <w:t xml:space="preserve">The </w:t>
      </w:r>
      <w:proofErr w:type="spellStart"/>
      <w:r w:rsidRPr="005924E4">
        <w:rPr>
          <w:rFonts w:cstheme="minorHAnsi"/>
          <w:sz w:val="24"/>
          <w:szCs w:val="24"/>
        </w:rPr>
        <w:t>product</w:t>
      </w:r>
      <w:proofErr w:type="spellEnd"/>
      <w:r w:rsidRPr="005924E4">
        <w:rPr>
          <w:rFonts w:cstheme="minorHAnsi"/>
          <w:sz w:val="24"/>
          <w:szCs w:val="24"/>
        </w:rPr>
        <w:t xml:space="preserve"> </w:t>
      </w:r>
      <w:proofErr w:type="spellStart"/>
      <w:r w:rsidRPr="005924E4">
        <w:rPr>
          <w:rFonts w:cstheme="minorHAnsi"/>
          <w:sz w:val="24"/>
          <w:szCs w:val="24"/>
        </w:rPr>
        <w:t>under</w:t>
      </w:r>
      <w:proofErr w:type="spellEnd"/>
      <w:r w:rsidRPr="005924E4">
        <w:rPr>
          <w:rFonts w:cstheme="minorHAnsi"/>
          <w:sz w:val="24"/>
          <w:szCs w:val="24"/>
        </w:rPr>
        <w:t xml:space="preserve"> </w:t>
      </w:r>
      <w:proofErr w:type="spellStart"/>
      <w:r w:rsidRPr="005924E4">
        <w:rPr>
          <w:rFonts w:cstheme="minorHAnsi"/>
          <w:sz w:val="24"/>
          <w:szCs w:val="24"/>
        </w:rPr>
        <w:t>investigation</w:t>
      </w:r>
      <w:proofErr w:type="spellEnd"/>
      <w:r w:rsidRPr="005924E4">
        <w:rPr>
          <w:rFonts w:cstheme="minorHAnsi"/>
          <w:sz w:val="24"/>
          <w:szCs w:val="24"/>
        </w:rPr>
        <w:t xml:space="preserve"> </w:t>
      </w:r>
      <w:proofErr w:type="spellStart"/>
      <w:r w:rsidRPr="005924E4">
        <w:rPr>
          <w:rFonts w:cstheme="minorHAnsi"/>
          <w:sz w:val="24"/>
          <w:szCs w:val="24"/>
        </w:rPr>
        <w:t>is</w:t>
      </w:r>
      <w:proofErr w:type="spellEnd"/>
      <w:r w:rsidRPr="005924E4">
        <w:rPr>
          <w:rFonts w:cstheme="minorHAnsi"/>
          <w:sz w:val="24"/>
          <w:szCs w:val="24"/>
        </w:rPr>
        <w:t xml:space="preserve"> </w:t>
      </w:r>
      <w:proofErr w:type="spellStart"/>
      <w:r w:rsidRPr="005924E4">
        <w:rPr>
          <w:rFonts w:cstheme="minorHAnsi"/>
          <w:sz w:val="24"/>
          <w:szCs w:val="24"/>
        </w:rPr>
        <w:t>technically</w:t>
      </w:r>
      <w:proofErr w:type="spellEnd"/>
      <w:r w:rsidRPr="005924E4">
        <w:rPr>
          <w:rFonts w:cstheme="minorHAnsi"/>
          <w:sz w:val="24"/>
          <w:szCs w:val="24"/>
        </w:rPr>
        <w:t xml:space="preserve"> </w:t>
      </w:r>
      <w:proofErr w:type="spellStart"/>
      <w:r w:rsidRPr="005924E4">
        <w:rPr>
          <w:rFonts w:cstheme="minorHAnsi"/>
          <w:sz w:val="24"/>
          <w:szCs w:val="24"/>
        </w:rPr>
        <w:t>known</w:t>
      </w:r>
      <w:proofErr w:type="spellEnd"/>
      <w:r w:rsidRPr="005924E4">
        <w:rPr>
          <w:rFonts w:cstheme="minorHAnsi"/>
          <w:sz w:val="24"/>
          <w:szCs w:val="24"/>
        </w:rPr>
        <w:t xml:space="preserve"> as </w:t>
      </w:r>
      <w:proofErr w:type="spellStart"/>
      <w:r w:rsidRPr="005924E4">
        <w:rPr>
          <w:rFonts w:cstheme="minorHAnsi"/>
          <w:sz w:val="24"/>
          <w:szCs w:val="24"/>
        </w:rPr>
        <w:t>polyethylene</w:t>
      </w:r>
      <w:proofErr w:type="spellEnd"/>
      <w:r w:rsidRPr="005924E4">
        <w:rPr>
          <w:rFonts w:cstheme="minorHAnsi"/>
          <w:sz w:val="24"/>
          <w:szCs w:val="24"/>
        </w:rPr>
        <w:t xml:space="preserve"> </w:t>
      </w:r>
      <w:proofErr w:type="spellStart"/>
      <w:r w:rsidRPr="005924E4">
        <w:rPr>
          <w:rFonts w:cstheme="minorHAnsi"/>
          <w:sz w:val="24"/>
          <w:szCs w:val="24"/>
        </w:rPr>
        <w:t>terephthalate</w:t>
      </w:r>
      <w:proofErr w:type="spellEnd"/>
      <w:r w:rsidRPr="005924E4">
        <w:rPr>
          <w:rFonts w:cstheme="minorHAnsi"/>
          <w:sz w:val="24"/>
          <w:szCs w:val="24"/>
        </w:rPr>
        <w:t xml:space="preserve">, </w:t>
      </w:r>
      <w:proofErr w:type="spellStart"/>
      <w:r w:rsidRPr="005924E4">
        <w:rPr>
          <w:rFonts w:cstheme="minorHAnsi"/>
          <w:sz w:val="24"/>
          <w:szCs w:val="24"/>
        </w:rPr>
        <w:t>or</w:t>
      </w:r>
      <w:proofErr w:type="spellEnd"/>
      <w:r w:rsidRPr="005924E4">
        <w:rPr>
          <w:rFonts w:cstheme="minorHAnsi"/>
          <w:sz w:val="24"/>
          <w:szCs w:val="24"/>
        </w:rPr>
        <w:t xml:space="preserve"> </w:t>
      </w:r>
      <w:proofErr w:type="spellStart"/>
      <w:r w:rsidRPr="005924E4">
        <w:rPr>
          <w:rFonts w:cstheme="minorHAnsi"/>
          <w:sz w:val="24"/>
          <w:szCs w:val="24"/>
        </w:rPr>
        <w:t>poly</w:t>
      </w:r>
      <w:proofErr w:type="spellEnd"/>
      <w:r w:rsidRPr="005924E4">
        <w:rPr>
          <w:rFonts w:cstheme="minorHAnsi"/>
          <w:sz w:val="24"/>
          <w:szCs w:val="24"/>
        </w:rPr>
        <w:t xml:space="preserve"> (</w:t>
      </w:r>
      <w:proofErr w:type="spellStart"/>
      <w:r w:rsidRPr="005924E4">
        <w:rPr>
          <w:rFonts w:cstheme="minorHAnsi"/>
          <w:sz w:val="24"/>
          <w:szCs w:val="24"/>
        </w:rPr>
        <w:t>ethylene</w:t>
      </w:r>
      <w:proofErr w:type="spellEnd"/>
      <w:r w:rsidRPr="005924E4">
        <w:rPr>
          <w:rFonts w:cstheme="minorHAnsi"/>
          <w:sz w:val="24"/>
          <w:szCs w:val="24"/>
        </w:rPr>
        <w:t xml:space="preserve"> </w:t>
      </w:r>
      <w:proofErr w:type="spellStart"/>
      <w:r w:rsidRPr="005924E4">
        <w:rPr>
          <w:rFonts w:cstheme="minorHAnsi"/>
          <w:sz w:val="24"/>
          <w:szCs w:val="24"/>
        </w:rPr>
        <w:t>terephthalate</w:t>
      </w:r>
      <w:proofErr w:type="spellEnd"/>
      <w:r w:rsidRPr="005924E4">
        <w:rPr>
          <w:rFonts w:cstheme="minorHAnsi"/>
          <w:sz w:val="24"/>
          <w:szCs w:val="24"/>
        </w:rPr>
        <w:t xml:space="preserve">), </w:t>
      </w:r>
      <w:proofErr w:type="spellStart"/>
      <w:r w:rsidRPr="005924E4">
        <w:rPr>
          <w:rFonts w:cstheme="minorHAnsi"/>
          <w:sz w:val="24"/>
          <w:szCs w:val="24"/>
        </w:rPr>
        <w:t>with</w:t>
      </w:r>
      <w:proofErr w:type="spellEnd"/>
      <w:r w:rsidRPr="005924E4">
        <w:rPr>
          <w:rFonts w:cstheme="minorHAnsi"/>
          <w:sz w:val="24"/>
          <w:szCs w:val="24"/>
        </w:rPr>
        <w:t xml:space="preserve"> </w:t>
      </w:r>
      <w:proofErr w:type="spellStart"/>
      <w:r w:rsidRPr="005924E4">
        <w:rPr>
          <w:rFonts w:cstheme="minorHAnsi"/>
          <w:sz w:val="24"/>
          <w:szCs w:val="24"/>
        </w:rPr>
        <w:t>the</w:t>
      </w:r>
      <w:proofErr w:type="spellEnd"/>
      <w:r w:rsidRPr="005924E4">
        <w:rPr>
          <w:rFonts w:cstheme="minorHAnsi"/>
          <w:sz w:val="24"/>
          <w:szCs w:val="24"/>
        </w:rPr>
        <w:t xml:space="preserve"> molecular </w:t>
      </w:r>
      <w:proofErr w:type="gramStart"/>
      <w:r w:rsidRPr="005924E4">
        <w:rPr>
          <w:rFonts w:cstheme="minorHAnsi"/>
          <w:sz w:val="24"/>
          <w:szCs w:val="24"/>
        </w:rPr>
        <w:t>formula</w:t>
      </w:r>
      <w:proofErr w:type="gramEnd"/>
      <w:r w:rsidRPr="005924E4">
        <w:rPr>
          <w:rFonts w:cstheme="minorHAnsi"/>
          <w:sz w:val="24"/>
          <w:szCs w:val="24"/>
        </w:rPr>
        <w:t xml:space="preserve"> C</w:t>
      </w:r>
      <w:r w:rsidRPr="005924E4">
        <w:rPr>
          <w:rFonts w:cstheme="minorHAnsi"/>
          <w:sz w:val="24"/>
          <w:szCs w:val="24"/>
          <w:vertAlign w:val="subscript"/>
        </w:rPr>
        <w:t>10</w:t>
      </w:r>
      <w:r w:rsidRPr="005924E4">
        <w:rPr>
          <w:rFonts w:cstheme="minorHAnsi"/>
          <w:sz w:val="24"/>
          <w:szCs w:val="24"/>
        </w:rPr>
        <w:t>H</w:t>
      </w:r>
      <w:r w:rsidRPr="005924E4">
        <w:rPr>
          <w:rFonts w:cstheme="minorHAnsi"/>
          <w:sz w:val="24"/>
          <w:szCs w:val="24"/>
          <w:vertAlign w:val="subscript"/>
        </w:rPr>
        <w:t>8</w:t>
      </w:r>
      <w:r w:rsidRPr="005924E4">
        <w:rPr>
          <w:rFonts w:cstheme="minorHAnsi"/>
          <w:sz w:val="24"/>
          <w:szCs w:val="24"/>
        </w:rPr>
        <w:t xml:space="preserve"> O</w:t>
      </w:r>
      <w:r w:rsidRPr="005924E4">
        <w:rPr>
          <w:rFonts w:cstheme="minorHAnsi"/>
          <w:sz w:val="24"/>
          <w:szCs w:val="24"/>
          <w:vertAlign w:val="subscript"/>
        </w:rPr>
        <w:t>4</w:t>
      </w:r>
      <w:r w:rsidRPr="005924E4">
        <w:rPr>
          <w:rFonts w:cstheme="minorHAnsi"/>
          <w:sz w:val="24"/>
          <w:szCs w:val="24"/>
        </w:rPr>
        <w:t xml:space="preserve">, </w:t>
      </w:r>
      <w:proofErr w:type="spellStart"/>
      <w:r w:rsidRPr="005924E4">
        <w:rPr>
          <w:rFonts w:cstheme="minorHAnsi"/>
          <w:sz w:val="24"/>
          <w:szCs w:val="24"/>
        </w:rPr>
        <w:t>internationally</w:t>
      </w:r>
      <w:proofErr w:type="spellEnd"/>
      <w:r w:rsidRPr="005924E4">
        <w:rPr>
          <w:rFonts w:cstheme="minorHAnsi"/>
          <w:sz w:val="24"/>
          <w:szCs w:val="24"/>
        </w:rPr>
        <w:t xml:space="preserve"> </w:t>
      </w:r>
      <w:proofErr w:type="spellStart"/>
      <w:r w:rsidRPr="005924E4">
        <w:rPr>
          <w:rFonts w:cstheme="minorHAnsi"/>
          <w:sz w:val="24"/>
          <w:szCs w:val="24"/>
        </w:rPr>
        <w:t>known</w:t>
      </w:r>
      <w:proofErr w:type="spellEnd"/>
      <w:r w:rsidRPr="005924E4">
        <w:rPr>
          <w:rFonts w:cstheme="minorHAnsi"/>
          <w:sz w:val="24"/>
          <w:szCs w:val="24"/>
        </w:rPr>
        <w:t xml:space="preserve"> </w:t>
      </w:r>
      <w:proofErr w:type="spellStart"/>
      <w:r w:rsidRPr="005924E4">
        <w:rPr>
          <w:rFonts w:cstheme="minorHAnsi"/>
          <w:sz w:val="24"/>
          <w:szCs w:val="24"/>
        </w:rPr>
        <w:t>by</w:t>
      </w:r>
      <w:proofErr w:type="spellEnd"/>
      <w:r w:rsidRPr="005924E4">
        <w:rPr>
          <w:rFonts w:cstheme="minorHAnsi"/>
          <w:sz w:val="24"/>
          <w:szCs w:val="24"/>
        </w:rPr>
        <w:t xml:space="preserve"> </w:t>
      </w:r>
      <w:proofErr w:type="spellStart"/>
      <w:r w:rsidRPr="005924E4">
        <w:rPr>
          <w:rFonts w:cstheme="minorHAnsi"/>
          <w:sz w:val="24"/>
          <w:szCs w:val="24"/>
        </w:rPr>
        <w:t>the</w:t>
      </w:r>
      <w:proofErr w:type="spellEnd"/>
      <w:r w:rsidRPr="005924E4">
        <w:rPr>
          <w:rFonts w:cstheme="minorHAnsi"/>
          <w:sz w:val="24"/>
          <w:szCs w:val="24"/>
        </w:rPr>
        <w:t xml:space="preserve"> </w:t>
      </w:r>
      <w:proofErr w:type="spellStart"/>
      <w:r w:rsidRPr="005924E4">
        <w:rPr>
          <w:rFonts w:cstheme="minorHAnsi"/>
          <w:sz w:val="24"/>
          <w:szCs w:val="24"/>
        </w:rPr>
        <w:t>acronym</w:t>
      </w:r>
      <w:proofErr w:type="spellEnd"/>
      <w:r w:rsidRPr="005924E4">
        <w:rPr>
          <w:rFonts w:cstheme="minorHAnsi"/>
          <w:sz w:val="24"/>
          <w:szCs w:val="24"/>
        </w:rPr>
        <w:t xml:space="preserve"> "PET" </w:t>
      </w:r>
      <w:proofErr w:type="spellStart"/>
      <w:r w:rsidRPr="005924E4">
        <w:rPr>
          <w:rFonts w:cstheme="minorHAnsi"/>
          <w:sz w:val="24"/>
          <w:szCs w:val="24"/>
        </w:rPr>
        <w:t>or</w:t>
      </w:r>
      <w:proofErr w:type="spellEnd"/>
      <w:r w:rsidRPr="005924E4">
        <w:rPr>
          <w:rFonts w:cstheme="minorHAnsi"/>
          <w:sz w:val="24"/>
          <w:szCs w:val="24"/>
        </w:rPr>
        <w:t xml:space="preserve"> "PET </w:t>
      </w:r>
      <w:proofErr w:type="spellStart"/>
      <w:r w:rsidRPr="005924E4">
        <w:rPr>
          <w:rFonts w:cstheme="minorHAnsi"/>
          <w:sz w:val="24"/>
          <w:szCs w:val="24"/>
        </w:rPr>
        <w:t>resin</w:t>
      </w:r>
      <w:proofErr w:type="spellEnd"/>
      <w:r w:rsidRPr="005924E4">
        <w:rPr>
          <w:rFonts w:cstheme="minorHAnsi"/>
          <w:sz w:val="24"/>
          <w:szCs w:val="24"/>
        </w:rPr>
        <w:t xml:space="preserve">", </w:t>
      </w:r>
      <w:proofErr w:type="spellStart"/>
      <w:r w:rsidRPr="005924E4">
        <w:rPr>
          <w:rFonts w:cstheme="minorHAnsi"/>
          <w:sz w:val="24"/>
          <w:szCs w:val="24"/>
        </w:rPr>
        <w:t>with</w:t>
      </w:r>
      <w:proofErr w:type="spellEnd"/>
      <w:r w:rsidRPr="005924E4">
        <w:rPr>
          <w:rFonts w:cstheme="minorHAnsi"/>
          <w:sz w:val="24"/>
          <w:szCs w:val="24"/>
        </w:rPr>
        <w:t xml:space="preserve"> a </w:t>
      </w:r>
      <w:proofErr w:type="spellStart"/>
      <w:r w:rsidRPr="005924E4">
        <w:rPr>
          <w:rFonts w:cstheme="minorHAnsi"/>
          <w:sz w:val="24"/>
          <w:szCs w:val="24"/>
        </w:rPr>
        <w:t>viscosity</w:t>
      </w:r>
      <w:proofErr w:type="spellEnd"/>
      <w:r w:rsidRPr="005924E4">
        <w:rPr>
          <w:rFonts w:cstheme="minorHAnsi"/>
          <w:sz w:val="24"/>
          <w:szCs w:val="24"/>
        </w:rPr>
        <w:t xml:space="preserve"> </w:t>
      </w:r>
      <w:proofErr w:type="spellStart"/>
      <w:r w:rsidRPr="005924E4">
        <w:rPr>
          <w:rFonts w:cstheme="minorHAnsi"/>
          <w:sz w:val="24"/>
          <w:szCs w:val="24"/>
        </w:rPr>
        <w:t>between</w:t>
      </w:r>
      <w:proofErr w:type="spellEnd"/>
      <w:r w:rsidRPr="005924E4">
        <w:rPr>
          <w:rFonts w:cstheme="minorHAnsi"/>
          <w:sz w:val="24"/>
          <w:szCs w:val="24"/>
        </w:rPr>
        <w:t xml:space="preserve"> 0.78 </w:t>
      </w:r>
      <w:proofErr w:type="spellStart"/>
      <w:r w:rsidRPr="005924E4">
        <w:rPr>
          <w:rFonts w:cstheme="minorHAnsi"/>
          <w:sz w:val="24"/>
          <w:szCs w:val="24"/>
        </w:rPr>
        <w:t>and</w:t>
      </w:r>
      <w:proofErr w:type="spellEnd"/>
      <w:r w:rsidRPr="005924E4">
        <w:rPr>
          <w:rFonts w:cstheme="minorHAnsi"/>
          <w:sz w:val="24"/>
          <w:szCs w:val="24"/>
        </w:rPr>
        <w:t xml:space="preserve"> 0.88 dl/g </w:t>
      </w:r>
      <w:proofErr w:type="spellStart"/>
      <w:r w:rsidRPr="005924E4">
        <w:rPr>
          <w:rFonts w:cstheme="minorHAnsi"/>
          <w:sz w:val="24"/>
          <w:szCs w:val="24"/>
        </w:rPr>
        <w:t>and</w:t>
      </w:r>
      <w:proofErr w:type="spellEnd"/>
      <w:r w:rsidRPr="005924E4">
        <w:rPr>
          <w:rFonts w:cstheme="minorHAnsi"/>
          <w:sz w:val="24"/>
          <w:szCs w:val="24"/>
        </w:rPr>
        <w:t xml:space="preserve"> </w:t>
      </w:r>
      <w:proofErr w:type="spellStart"/>
      <w:r w:rsidRPr="005924E4">
        <w:rPr>
          <w:rFonts w:cstheme="minorHAnsi"/>
          <w:sz w:val="24"/>
          <w:szCs w:val="24"/>
        </w:rPr>
        <w:t>chemically</w:t>
      </w:r>
      <w:proofErr w:type="spellEnd"/>
      <w:r w:rsidRPr="005924E4">
        <w:rPr>
          <w:rFonts w:cstheme="minorHAnsi"/>
          <w:sz w:val="24"/>
          <w:szCs w:val="24"/>
        </w:rPr>
        <w:t xml:space="preserve"> </w:t>
      </w:r>
      <w:proofErr w:type="spellStart"/>
      <w:r w:rsidRPr="005924E4">
        <w:rPr>
          <w:rFonts w:cstheme="minorHAnsi"/>
          <w:sz w:val="24"/>
          <w:szCs w:val="24"/>
        </w:rPr>
        <w:t>classified</w:t>
      </w:r>
      <w:proofErr w:type="spellEnd"/>
      <w:r w:rsidRPr="005924E4">
        <w:rPr>
          <w:rFonts w:cstheme="minorHAnsi"/>
          <w:sz w:val="24"/>
          <w:szCs w:val="24"/>
        </w:rPr>
        <w:t xml:space="preserve"> as a </w:t>
      </w:r>
      <w:proofErr w:type="spellStart"/>
      <w:r w:rsidRPr="005924E4">
        <w:rPr>
          <w:rFonts w:cstheme="minorHAnsi"/>
          <w:sz w:val="24"/>
          <w:szCs w:val="24"/>
        </w:rPr>
        <w:t>thermoplastic</w:t>
      </w:r>
      <w:proofErr w:type="spellEnd"/>
      <w:r w:rsidRPr="005924E4">
        <w:rPr>
          <w:rFonts w:cstheme="minorHAnsi"/>
          <w:sz w:val="24"/>
          <w:szCs w:val="24"/>
        </w:rPr>
        <w:t xml:space="preserve"> polyester </w:t>
      </w:r>
      <w:proofErr w:type="spellStart"/>
      <w:r w:rsidRPr="005924E4">
        <w:rPr>
          <w:rFonts w:cstheme="minorHAnsi"/>
          <w:sz w:val="24"/>
          <w:szCs w:val="24"/>
        </w:rPr>
        <w:t>polymer</w:t>
      </w:r>
      <w:proofErr w:type="spellEnd"/>
      <w:r w:rsidRPr="005924E4">
        <w:rPr>
          <w:rFonts w:cstheme="minorHAnsi"/>
          <w:sz w:val="24"/>
          <w:szCs w:val="24"/>
        </w:rPr>
        <w:t xml:space="preserve"> </w:t>
      </w:r>
      <w:proofErr w:type="spellStart"/>
      <w:r w:rsidRPr="005924E4">
        <w:rPr>
          <w:rFonts w:cstheme="minorHAnsi"/>
          <w:sz w:val="24"/>
          <w:szCs w:val="24"/>
        </w:rPr>
        <w:t>under</w:t>
      </w:r>
      <w:proofErr w:type="spellEnd"/>
      <w:r w:rsidRPr="005924E4">
        <w:rPr>
          <w:rFonts w:cstheme="minorHAnsi"/>
          <w:sz w:val="24"/>
          <w:szCs w:val="24"/>
        </w:rPr>
        <w:t xml:space="preserve"> </w:t>
      </w:r>
      <w:proofErr w:type="spellStart"/>
      <w:r w:rsidRPr="005924E4">
        <w:rPr>
          <w:rFonts w:cstheme="minorHAnsi"/>
          <w:sz w:val="24"/>
          <w:szCs w:val="24"/>
        </w:rPr>
        <w:t>tariff</w:t>
      </w:r>
      <w:proofErr w:type="spellEnd"/>
      <w:r w:rsidRPr="005924E4">
        <w:rPr>
          <w:rFonts w:cstheme="minorHAnsi"/>
          <w:sz w:val="24"/>
          <w:szCs w:val="24"/>
        </w:rPr>
        <w:t xml:space="preserve"> </w:t>
      </w:r>
      <w:proofErr w:type="spellStart"/>
      <w:r w:rsidRPr="005924E4">
        <w:rPr>
          <w:rFonts w:cstheme="minorHAnsi"/>
          <w:sz w:val="24"/>
          <w:szCs w:val="24"/>
        </w:rPr>
        <w:t>classification</w:t>
      </w:r>
      <w:proofErr w:type="spellEnd"/>
      <w:r w:rsidRPr="005924E4">
        <w:rPr>
          <w:rFonts w:cstheme="minorHAnsi"/>
          <w:sz w:val="24"/>
          <w:szCs w:val="24"/>
        </w:rPr>
        <w:t xml:space="preserve"> 3907.61.00 NCM/SH.</w:t>
      </w:r>
    </w:p>
    <w:p w14:paraId="0E22502C" w14:textId="77777777" w:rsidR="005924E4" w:rsidRPr="005924E4" w:rsidRDefault="005924E4" w:rsidP="005924E4">
      <w:pPr>
        <w:jc w:val="both"/>
        <w:rPr>
          <w:rFonts w:cstheme="minorHAnsi"/>
          <w:sz w:val="24"/>
          <w:szCs w:val="24"/>
        </w:rPr>
      </w:pPr>
      <w:r w:rsidRPr="005924E4">
        <w:rPr>
          <w:rFonts w:cstheme="minorHAnsi"/>
          <w:sz w:val="24"/>
          <w:szCs w:val="24"/>
        </w:rPr>
        <w:t xml:space="preserve">It </w:t>
      </w:r>
      <w:proofErr w:type="spellStart"/>
      <w:r w:rsidRPr="005924E4">
        <w:rPr>
          <w:rFonts w:cstheme="minorHAnsi"/>
          <w:sz w:val="24"/>
          <w:szCs w:val="24"/>
        </w:rPr>
        <w:t>is</w:t>
      </w:r>
      <w:proofErr w:type="spellEnd"/>
      <w:r w:rsidRPr="005924E4">
        <w:rPr>
          <w:rFonts w:cstheme="minorHAnsi"/>
          <w:sz w:val="24"/>
          <w:szCs w:val="24"/>
        </w:rPr>
        <w:t xml:space="preserve"> a high molecular </w:t>
      </w:r>
      <w:proofErr w:type="spellStart"/>
      <w:r w:rsidRPr="005924E4">
        <w:rPr>
          <w:rFonts w:cstheme="minorHAnsi"/>
          <w:sz w:val="24"/>
          <w:szCs w:val="24"/>
        </w:rPr>
        <w:t>weight</w:t>
      </w:r>
      <w:proofErr w:type="spellEnd"/>
      <w:r w:rsidRPr="005924E4">
        <w:rPr>
          <w:rFonts w:cstheme="minorHAnsi"/>
          <w:sz w:val="24"/>
          <w:szCs w:val="24"/>
        </w:rPr>
        <w:t xml:space="preserve"> </w:t>
      </w:r>
      <w:proofErr w:type="spellStart"/>
      <w:r w:rsidRPr="005924E4">
        <w:rPr>
          <w:rFonts w:cstheme="minorHAnsi"/>
          <w:sz w:val="24"/>
          <w:szCs w:val="24"/>
        </w:rPr>
        <w:t>polymer</w:t>
      </w:r>
      <w:proofErr w:type="spellEnd"/>
      <w:r w:rsidRPr="005924E4">
        <w:rPr>
          <w:rFonts w:cstheme="minorHAnsi"/>
          <w:sz w:val="24"/>
          <w:szCs w:val="24"/>
        </w:rPr>
        <w:t xml:space="preserve"> </w:t>
      </w:r>
      <w:proofErr w:type="spellStart"/>
      <w:r w:rsidRPr="005924E4">
        <w:rPr>
          <w:rFonts w:cstheme="minorHAnsi"/>
          <w:sz w:val="24"/>
          <w:szCs w:val="24"/>
        </w:rPr>
        <w:t>with</w:t>
      </w:r>
      <w:proofErr w:type="spellEnd"/>
      <w:r w:rsidRPr="005924E4">
        <w:rPr>
          <w:rFonts w:cstheme="minorHAnsi"/>
          <w:sz w:val="24"/>
          <w:szCs w:val="24"/>
        </w:rPr>
        <w:t xml:space="preserve"> </w:t>
      </w:r>
      <w:proofErr w:type="spellStart"/>
      <w:r w:rsidRPr="005924E4">
        <w:rPr>
          <w:rFonts w:cstheme="minorHAnsi"/>
          <w:sz w:val="24"/>
          <w:szCs w:val="24"/>
        </w:rPr>
        <w:t>intrinsic</w:t>
      </w:r>
      <w:proofErr w:type="spellEnd"/>
      <w:r w:rsidRPr="005924E4">
        <w:rPr>
          <w:rFonts w:cstheme="minorHAnsi"/>
          <w:sz w:val="24"/>
          <w:szCs w:val="24"/>
        </w:rPr>
        <w:t xml:space="preserve"> </w:t>
      </w:r>
      <w:proofErr w:type="spellStart"/>
      <w:r w:rsidRPr="005924E4">
        <w:rPr>
          <w:rFonts w:cstheme="minorHAnsi"/>
          <w:sz w:val="24"/>
          <w:szCs w:val="24"/>
        </w:rPr>
        <w:t>viscosity</w:t>
      </w:r>
      <w:proofErr w:type="spellEnd"/>
      <w:r w:rsidRPr="005924E4">
        <w:rPr>
          <w:rFonts w:cstheme="minorHAnsi"/>
          <w:sz w:val="24"/>
          <w:szCs w:val="24"/>
        </w:rPr>
        <w:t xml:space="preserve">, in </w:t>
      </w:r>
      <w:proofErr w:type="spellStart"/>
      <w:r w:rsidRPr="005924E4">
        <w:rPr>
          <w:rFonts w:cstheme="minorHAnsi"/>
          <w:sz w:val="24"/>
          <w:szCs w:val="24"/>
        </w:rPr>
        <w:t>this</w:t>
      </w:r>
      <w:proofErr w:type="spellEnd"/>
      <w:r w:rsidRPr="005924E4">
        <w:rPr>
          <w:rFonts w:cstheme="minorHAnsi"/>
          <w:sz w:val="24"/>
          <w:szCs w:val="24"/>
        </w:rPr>
        <w:t xml:space="preserve"> case, </w:t>
      </w:r>
      <w:proofErr w:type="spellStart"/>
      <w:r w:rsidRPr="005924E4">
        <w:rPr>
          <w:rFonts w:cstheme="minorHAnsi"/>
          <w:sz w:val="24"/>
          <w:szCs w:val="24"/>
        </w:rPr>
        <w:t>between</w:t>
      </w:r>
      <w:proofErr w:type="spellEnd"/>
      <w:r w:rsidRPr="005924E4">
        <w:rPr>
          <w:rFonts w:cstheme="minorHAnsi"/>
          <w:sz w:val="24"/>
          <w:szCs w:val="24"/>
        </w:rPr>
        <w:t xml:space="preserve"> 0.78 </w:t>
      </w:r>
      <w:proofErr w:type="spellStart"/>
      <w:r w:rsidRPr="005924E4">
        <w:rPr>
          <w:rFonts w:cstheme="minorHAnsi"/>
          <w:sz w:val="24"/>
          <w:szCs w:val="24"/>
        </w:rPr>
        <w:t>and</w:t>
      </w:r>
      <w:proofErr w:type="spellEnd"/>
      <w:r w:rsidRPr="005924E4">
        <w:rPr>
          <w:rFonts w:cstheme="minorHAnsi"/>
          <w:sz w:val="24"/>
          <w:szCs w:val="24"/>
        </w:rPr>
        <w:t xml:space="preserve"> 0.88 dl/g. </w:t>
      </w:r>
      <w:proofErr w:type="spellStart"/>
      <w:r w:rsidRPr="005924E4">
        <w:rPr>
          <w:rFonts w:cstheme="minorHAnsi"/>
          <w:sz w:val="24"/>
          <w:szCs w:val="24"/>
        </w:rPr>
        <w:t>Largely</w:t>
      </w:r>
      <w:proofErr w:type="spellEnd"/>
      <w:r w:rsidRPr="005924E4">
        <w:rPr>
          <w:rFonts w:cstheme="minorHAnsi"/>
          <w:sz w:val="24"/>
          <w:szCs w:val="24"/>
        </w:rPr>
        <w:t xml:space="preserve"> </w:t>
      </w:r>
      <w:proofErr w:type="spellStart"/>
      <w:r w:rsidRPr="005924E4">
        <w:rPr>
          <w:rFonts w:cstheme="minorHAnsi"/>
          <w:sz w:val="24"/>
          <w:szCs w:val="24"/>
        </w:rPr>
        <w:t>used</w:t>
      </w:r>
      <w:proofErr w:type="spellEnd"/>
      <w:r w:rsidRPr="005924E4">
        <w:rPr>
          <w:rFonts w:cstheme="minorHAnsi"/>
          <w:sz w:val="24"/>
          <w:szCs w:val="24"/>
        </w:rPr>
        <w:t xml:space="preserve"> in </w:t>
      </w:r>
      <w:proofErr w:type="spellStart"/>
      <w:r w:rsidRPr="005924E4">
        <w:rPr>
          <w:rFonts w:cstheme="minorHAnsi"/>
          <w:sz w:val="24"/>
          <w:szCs w:val="24"/>
        </w:rPr>
        <w:t>the</w:t>
      </w:r>
      <w:proofErr w:type="spellEnd"/>
      <w:r w:rsidRPr="005924E4">
        <w:rPr>
          <w:rFonts w:cstheme="minorHAnsi"/>
          <w:sz w:val="24"/>
          <w:szCs w:val="24"/>
        </w:rPr>
        <w:t xml:space="preserve"> </w:t>
      </w:r>
      <w:proofErr w:type="spellStart"/>
      <w:r w:rsidRPr="005924E4">
        <w:rPr>
          <w:rFonts w:cstheme="minorHAnsi"/>
          <w:sz w:val="24"/>
          <w:szCs w:val="24"/>
        </w:rPr>
        <w:t>production</w:t>
      </w:r>
      <w:proofErr w:type="spellEnd"/>
      <w:r w:rsidRPr="005924E4">
        <w:rPr>
          <w:rFonts w:cstheme="minorHAnsi"/>
          <w:sz w:val="24"/>
          <w:szCs w:val="24"/>
        </w:rPr>
        <w:t xml:space="preserve"> </w:t>
      </w:r>
      <w:proofErr w:type="spellStart"/>
      <w:r w:rsidRPr="005924E4">
        <w:rPr>
          <w:rFonts w:cstheme="minorHAnsi"/>
          <w:sz w:val="24"/>
          <w:szCs w:val="24"/>
        </w:rPr>
        <w:t>of</w:t>
      </w:r>
      <w:proofErr w:type="spellEnd"/>
      <w:r w:rsidRPr="005924E4">
        <w:rPr>
          <w:rFonts w:cstheme="minorHAnsi"/>
          <w:sz w:val="24"/>
          <w:szCs w:val="24"/>
        </w:rPr>
        <w:t xml:space="preserve"> </w:t>
      </w:r>
      <w:proofErr w:type="spellStart"/>
      <w:r w:rsidRPr="005924E4">
        <w:rPr>
          <w:rFonts w:cstheme="minorHAnsi"/>
          <w:sz w:val="24"/>
          <w:szCs w:val="24"/>
        </w:rPr>
        <w:t>beverage</w:t>
      </w:r>
      <w:proofErr w:type="spellEnd"/>
      <w:r w:rsidRPr="005924E4">
        <w:rPr>
          <w:rFonts w:cstheme="minorHAnsi"/>
          <w:sz w:val="24"/>
          <w:szCs w:val="24"/>
        </w:rPr>
        <w:t xml:space="preserve">, food, </w:t>
      </w:r>
      <w:proofErr w:type="spellStart"/>
      <w:r w:rsidRPr="005924E4">
        <w:rPr>
          <w:rFonts w:cstheme="minorHAnsi"/>
          <w:sz w:val="24"/>
          <w:szCs w:val="24"/>
        </w:rPr>
        <w:t>and</w:t>
      </w:r>
      <w:proofErr w:type="spellEnd"/>
      <w:r w:rsidRPr="005924E4">
        <w:rPr>
          <w:rFonts w:cstheme="minorHAnsi"/>
          <w:sz w:val="24"/>
          <w:szCs w:val="24"/>
        </w:rPr>
        <w:t xml:space="preserve"> non-food </w:t>
      </w:r>
      <w:proofErr w:type="spellStart"/>
      <w:r w:rsidRPr="005924E4">
        <w:rPr>
          <w:rFonts w:cstheme="minorHAnsi"/>
          <w:sz w:val="24"/>
          <w:szCs w:val="24"/>
        </w:rPr>
        <w:t>product</w:t>
      </w:r>
      <w:proofErr w:type="spellEnd"/>
      <w:r w:rsidRPr="005924E4">
        <w:rPr>
          <w:rFonts w:cstheme="minorHAnsi"/>
          <w:sz w:val="24"/>
          <w:szCs w:val="24"/>
        </w:rPr>
        <w:t xml:space="preserve"> </w:t>
      </w:r>
      <w:proofErr w:type="spellStart"/>
      <w:r w:rsidRPr="005924E4">
        <w:rPr>
          <w:rFonts w:cstheme="minorHAnsi"/>
          <w:sz w:val="24"/>
          <w:szCs w:val="24"/>
        </w:rPr>
        <w:t>packaging</w:t>
      </w:r>
      <w:proofErr w:type="spellEnd"/>
      <w:r w:rsidRPr="005924E4">
        <w:rPr>
          <w:rFonts w:cstheme="minorHAnsi"/>
          <w:sz w:val="24"/>
          <w:szCs w:val="24"/>
        </w:rPr>
        <w:t xml:space="preserve">, PET </w:t>
      </w:r>
      <w:proofErr w:type="spellStart"/>
      <w:r w:rsidRPr="005924E4">
        <w:rPr>
          <w:rFonts w:cstheme="minorHAnsi"/>
          <w:sz w:val="24"/>
          <w:szCs w:val="24"/>
        </w:rPr>
        <w:t>packaging</w:t>
      </w:r>
      <w:proofErr w:type="spellEnd"/>
      <w:r w:rsidRPr="005924E4">
        <w:rPr>
          <w:rFonts w:cstheme="minorHAnsi"/>
          <w:sz w:val="24"/>
          <w:szCs w:val="24"/>
        </w:rPr>
        <w:t xml:space="preserve"> </w:t>
      </w:r>
      <w:proofErr w:type="spellStart"/>
      <w:r w:rsidRPr="005924E4">
        <w:rPr>
          <w:rFonts w:cstheme="minorHAnsi"/>
          <w:sz w:val="24"/>
          <w:szCs w:val="24"/>
        </w:rPr>
        <w:t>is</w:t>
      </w:r>
      <w:proofErr w:type="spellEnd"/>
      <w:r w:rsidRPr="005924E4">
        <w:rPr>
          <w:rFonts w:cstheme="minorHAnsi"/>
          <w:sz w:val="24"/>
          <w:szCs w:val="24"/>
        </w:rPr>
        <w:t xml:space="preserve"> </w:t>
      </w:r>
      <w:proofErr w:type="spellStart"/>
      <w:r w:rsidRPr="005924E4">
        <w:rPr>
          <w:rFonts w:cstheme="minorHAnsi"/>
          <w:sz w:val="24"/>
          <w:szCs w:val="24"/>
        </w:rPr>
        <w:t>produced</w:t>
      </w:r>
      <w:proofErr w:type="spellEnd"/>
      <w:r w:rsidRPr="005924E4">
        <w:rPr>
          <w:rFonts w:cstheme="minorHAnsi"/>
          <w:sz w:val="24"/>
          <w:szCs w:val="24"/>
        </w:rPr>
        <w:t xml:space="preserve"> in </w:t>
      </w:r>
      <w:proofErr w:type="spellStart"/>
      <w:r w:rsidRPr="005924E4">
        <w:rPr>
          <w:rFonts w:cstheme="minorHAnsi"/>
          <w:sz w:val="24"/>
          <w:szCs w:val="24"/>
        </w:rPr>
        <w:t>two</w:t>
      </w:r>
      <w:proofErr w:type="spellEnd"/>
      <w:r w:rsidRPr="005924E4">
        <w:rPr>
          <w:rFonts w:cstheme="minorHAnsi"/>
          <w:sz w:val="24"/>
          <w:szCs w:val="24"/>
        </w:rPr>
        <w:t xml:space="preserve"> </w:t>
      </w:r>
      <w:proofErr w:type="spellStart"/>
      <w:r w:rsidRPr="005924E4">
        <w:rPr>
          <w:rFonts w:cstheme="minorHAnsi"/>
          <w:sz w:val="24"/>
          <w:szCs w:val="24"/>
        </w:rPr>
        <w:t>ways</w:t>
      </w:r>
      <w:proofErr w:type="spellEnd"/>
      <w:r w:rsidRPr="005924E4">
        <w:rPr>
          <w:rFonts w:cstheme="minorHAnsi"/>
          <w:sz w:val="24"/>
          <w:szCs w:val="24"/>
        </w:rPr>
        <w:t xml:space="preserve">: (i) </w:t>
      </w:r>
      <w:proofErr w:type="spellStart"/>
      <w:r w:rsidRPr="005924E4">
        <w:rPr>
          <w:rFonts w:cstheme="minorHAnsi"/>
          <w:sz w:val="24"/>
          <w:szCs w:val="24"/>
        </w:rPr>
        <w:t>blow</w:t>
      </w:r>
      <w:proofErr w:type="spellEnd"/>
      <w:r w:rsidRPr="005924E4">
        <w:rPr>
          <w:rFonts w:cstheme="minorHAnsi"/>
          <w:sz w:val="24"/>
          <w:szCs w:val="24"/>
        </w:rPr>
        <w:t xml:space="preserve"> </w:t>
      </w:r>
      <w:proofErr w:type="spellStart"/>
      <w:r w:rsidRPr="005924E4">
        <w:rPr>
          <w:rFonts w:cstheme="minorHAnsi"/>
          <w:sz w:val="24"/>
          <w:szCs w:val="24"/>
        </w:rPr>
        <w:t>molded</w:t>
      </w:r>
      <w:proofErr w:type="spellEnd"/>
      <w:r w:rsidRPr="005924E4">
        <w:rPr>
          <w:rFonts w:cstheme="minorHAnsi"/>
          <w:sz w:val="24"/>
          <w:szCs w:val="24"/>
        </w:rPr>
        <w:t xml:space="preserve"> </w:t>
      </w:r>
      <w:proofErr w:type="spellStart"/>
      <w:r w:rsidRPr="005924E4">
        <w:rPr>
          <w:rFonts w:cstheme="minorHAnsi"/>
          <w:sz w:val="24"/>
          <w:szCs w:val="24"/>
        </w:rPr>
        <w:t>to</w:t>
      </w:r>
      <w:proofErr w:type="spellEnd"/>
      <w:r w:rsidRPr="005924E4">
        <w:rPr>
          <w:rFonts w:cstheme="minorHAnsi"/>
          <w:sz w:val="24"/>
          <w:szCs w:val="24"/>
        </w:rPr>
        <w:t xml:space="preserve"> </w:t>
      </w:r>
      <w:proofErr w:type="spellStart"/>
      <w:r w:rsidRPr="005924E4">
        <w:rPr>
          <w:rFonts w:cstheme="minorHAnsi"/>
          <w:sz w:val="24"/>
          <w:szCs w:val="24"/>
        </w:rPr>
        <w:t>create</w:t>
      </w:r>
      <w:proofErr w:type="spellEnd"/>
      <w:r w:rsidRPr="005924E4">
        <w:rPr>
          <w:rFonts w:cstheme="minorHAnsi"/>
          <w:sz w:val="24"/>
          <w:szCs w:val="24"/>
        </w:rPr>
        <w:t xml:space="preserve"> </w:t>
      </w:r>
      <w:proofErr w:type="spellStart"/>
      <w:r w:rsidRPr="005924E4">
        <w:rPr>
          <w:rFonts w:cstheme="minorHAnsi"/>
          <w:sz w:val="24"/>
          <w:szCs w:val="24"/>
        </w:rPr>
        <w:t>bottles</w:t>
      </w:r>
      <w:proofErr w:type="spellEnd"/>
      <w:r w:rsidRPr="005924E4">
        <w:rPr>
          <w:rFonts w:cstheme="minorHAnsi"/>
          <w:sz w:val="24"/>
          <w:szCs w:val="24"/>
        </w:rPr>
        <w:t xml:space="preserve">, </w:t>
      </w:r>
      <w:proofErr w:type="spellStart"/>
      <w:r w:rsidRPr="005924E4">
        <w:rPr>
          <w:rFonts w:cstheme="minorHAnsi"/>
          <w:sz w:val="24"/>
          <w:szCs w:val="24"/>
        </w:rPr>
        <w:t>or</w:t>
      </w:r>
      <w:proofErr w:type="spellEnd"/>
      <w:r w:rsidRPr="005924E4">
        <w:rPr>
          <w:rFonts w:cstheme="minorHAnsi"/>
          <w:sz w:val="24"/>
          <w:szCs w:val="24"/>
        </w:rPr>
        <w:t xml:space="preserve"> (</w:t>
      </w:r>
      <w:proofErr w:type="spellStart"/>
      <w:r w:rsidRPr="005924E4">
        <w:rPr>
          <w:rFonts w:cstheme="minorHAnsi"/>
          <w:sz w:val="24"/>
          <w:szCs w:val="24"/>
        </w:rPr>
        <w:t>ii</w:t>
      </w:r>
      <w:proofErr w:type="spellEnd"/>
      <w:r w:rsidRPr="005924E4">
        <w:rPr>
          <w:rFonts w:cstheme="minorHAnsi"/>
          <w:sz w:val="24"/>
          <w:szCs w:val="24"/>
        </w:rPr>
        <w:t xml:space="preserve">) </w:t>
      </w:r>
      <w:proofErr w:type="spellStart"/>
      <w:r w:rsidRPr="005924E4">
        <w:rPr>
          <w:rFonts w:cstheme="minorHAnsi"/>
          <w:sz w:val="24"/>
          <w:szCs w:val="24"/>
        </w:rPr>
        <w:t>thermoformed</w:t>
      </w:r>
      <w:proofErr w:type="spellEnd"/>
      <w:r w:rsidRPr="005924E4">
        <w:rPr>
          <w:rFonts w:cstheme="minorHAnsi"/>
          <w:sz w:val="24"/>
          <w:szCs w:val="24"/>
        </w:rPr>
        <w:t xml:space="preserve"> </w:t>
      </w:r>
      <w:proofErr w:type="spellStart"/>
      <w:r w:rsidRPr="005924E4">
        <w:rPr>
          <w:rFonts w:cstheme="minorHAnsi"/>
          <w:sz w:val="24"/>
          <w:szCs w:val="24"/>
        </w:rPr>
        <w:t>from</w:t>
      </w:r>
      <w:proofErr w:type="spellEnd"/>
      <w:r w:rsidRPr="005924E4">
        <w:rPr>
          <w:rFonts w:cstheme="minorHAnsi"/>
          <w:sz w:val="24"/>
          <w:szCs w:val="24"/>
        </w:rPr>
        <w:t xml:space="preserve"> </w:t>
      </w:r>
      <w:proofErr w:type="spellStart"/>
      <w:r w:rsidRPr="005924E4">
        <w:rPr>
          <w:rFonts w:cstheme="minorHAnsi"/>
          <w:sz w:val="24"/>
          <w:szCs w:val="24"/>
        </w:rPr>
        <w:t>sheets</w:t>
      </w:r>
      <w:proofErr w:type="spellEnd"/>
      <w:r w:rsidRPr="005924E4">
        <w:rPr>
          <w:rFonts w:cstheme="minorHAnsi"/>
          <w:sz w:val="24"/>
          <w:szCs w:val="24"/>
        </w:rPr>
        <w:t xml:space="preserve"> </w:t>
      </w:r>
      <w:proofErr w:type="spellStart"/>
      <w:r w:rsidRPr="005924E4">
        <w:rPr>
          <w:rFonts w:cstheme="minorHAnsi"/>
          <w:sz w:val="24"/>
          <w:szCs w:val="24"/>
        </w:rPr>
        <w:t>to</w:t>
      </w:r>
      <w:proofErr w:type="spellEnd"/>
      <w:r w:rsidRPr="005924E4">
        <w:rPr>
          <w:rFonts w:cstheme="minorHAnsi"/>
          <w:sz w:val="24"/>
          <w:szCs w:val="24"/>
        </w:rPr>
        <w:t xml:space="preserve"> </w:t>
      </w:r>
      <w:proofErr w:type="spellStart"/>
      <w:r w:rsidRPr="005924E4">
        <w:rPr>
          <w:rFonts w:cstheme="minorHAnsi"/>
          <w:sz w:val="24"/>
          <w:szCs w:val="24"/>
        </w:rPr>
        <w:t>create</w:t>
      </w:r>
      <w:proofErr w:type="spellEnd"/>
      <w:r w:rsidRPr="005924E4">
        <w:rPr>
          <w:rFonts w:cstheme="minorHAnsi"/>
          <w:sz w:val="24"/>
          <w:szCs w:val="24"/>
        </w:rPr>
        <w:t xml:space="preserve"> more </w:t>
      </w:r>
      <w:proofErr w:type="spellStart"/>
      <w:r w:rsidRPr="005924E4">
        <w:rPr>
          <w:rFonts w:cstheme="minorHAnsi"/>
          <w:sz w:val="24"/>
          <w:szCs w:val="24"/>
        </w:rPr>
        <w:t>specific</w:t>
      </w:r>
      <w:proofErr w:type="spellEnd"/>
      <w:r w:rsidRPr="005924E4">
        <w:rPr>
          <w:rFonts w:cstheme="minorHAnsi"/>
          <w:sz w:val="24"/>
          <w:szCs w:val="24"/>
        </w:rPr>
        <w:t xml:space="preserve"> </w:t>
      </w:r>
      <w:proofErr w:type="spellStart"/>
      <w:r w:rsidRPr="005924E4">
        <w:rPr>
          <w:rFonts w:cstheme="minorHAnsi"/>
          <w:sz w:val="24"/>
          <w:szCs w:val="24"/>
        </w:rPr>
        <w:t>items</w:t>
      </w:r>
      <w:proofErr w:type="spellEnd"/>
      <w:r w:rsidRPr="005924E4">
        <w:rPr>
          <w:rFonts w:cstheme="minorHAnsi"/>
          <w:sz w:val="24"/>
          <w:szCs w:val="24"/>
        </w:rPr>
        <w:t xml:space="preserve">, </w:t>
      </w:r>
      <w:proofErr w:type="spellStart"/>
      <w:r w:rsidRPr="005924E4">
        <w:rPr>
          <w:rFonts w:cstheme="minorHAnsi"/>
          <w:sz w:val="24"/>
          <w:szCs w:val="24"/>
        </w:rPr>
        <w:t>such</w:t>
      </w:r>
      <w:proofErr w:type="spellEnd"/>
      <w:r w:rsidRPr="005924E4">
        <w:rPr>
          <w:rFonts w:cstheme="minorHAnsi"/>
          <w:sz w:val="24"/>
          <w:szCs w:val="24"/>
        </w:rPr>
        <w:t xml:space="preserve"> as </w:t>
      </w:r>
      <w:proofErr w:type="spellStart"/>
      <w:r w:rsidRPr="005924E4">
        <w:rPr>
          <w:rFonts w:cstheme="minorHAnsi"/>
          <w:sz w:val="24"/>
          <w:szCs w:val="24"/>
        </w:rPr>
        <w:t>delicate</w:t>
      </w:r>
      <w:proofErr w:type="spellEnd"/>
      <w:r w:rsidRPr="005924E4">
        <w:rPr>
          <w:rFonts w:cstheme="minorHAnsi"/>
          <w:sz w:val="24"/>
          <w:szCs w:val="24"/>
        </w:rPr>
        <w:t xml:space="preserve"> </w:t>
      </w:r>
      <w:proofErr w:type="spellStart"/>
      <w:r w:rsidRPr="005924E4">
        <w:rPr>
          <w:rFonts w:cstheme="minorHAnsi"/>
          <w:sz w:val="24"/>
          <w:szCs w:val="24"/>
        </w:rPr>
        <w:t>packaging</w:t>
      </w:r>
      <w:proofErr w:type="spellEnd"/>
      <w:r w:rsidRPr="005924E4">
        <w:rPr>
          <w:rFonts w:cstheme="minorHAnsi"/>
          <w:sz w:val="24"/>
          <w:szCs w:val="24"/>
        </w:rPr>
        <w:t xml:space="preserve"> </w:t>
      </w:r>
      <w:proofErr w:type="spellStart"/>
      <w:r w:rsidRPr="005924E4">
        <w:rPr>
          <w:rFonts w:cstheme="minorHAnsi"/>
          <w:sz w:val="24"/>
          <w:szCs w:val="24"/>
        </w:rPr>
        <w:t>used</w:t>
      </w:r>
      <w:proofErr w:type="spellEnd"/>
      <w:r w:rsidRPr="005924E4">
        <w:rPr>
          <w:rFonts w:cstheme="minorHAnsi"/>
          <w:sz w:val="24"/>
          <w:szCs w:val="24"/>
        </w:rPr>
        <w:t xml:space="preserve"> in </w:t>
      </w:r>
      <w:proofErr w:type="spellStart"/>
      <w:r w:rsidRPr="005924E4">
        <w:rPr>
          <w:rFonts w:cstheme="minorHAnsi"/>
          <w:sz w:val="24"/>
          <w:szCs w:val="24"/>
        </w:rPr>
        <w:t>bakery</w:t>
      </w:r>
      <w:proofErr w:type="spellEnd"/>
      <w:r w:rsidRPr="005924E4">
        <w:rPr>
          <w:rFonts w:cstheme="minorHAnsi"/>
          <w:sz w:val="24"/>
          <w:szCs w:val="24"/>
        </w:rPr>
        <w:t xml:space="preserve"> </w:t>
      </w:r>
      <w:proofErr w:type="spellStart"/>
      <w:r w:rsidRPr="005924E4">
        <w:rPr>
          <w:rFonts w:cstheme="minorHAnsi"/>
          <w:sz w:val="24"/>
          <w:szCs w:val="24"/>
        </w:rPr>
        <w:t>products</w:t>
      </w:r>
      <w:proofErr w:type="spellEnd"/>
      <w:r w:rsidRPr="005924E4">
        <w:rPr>
          <w:rFonts w:cstheme="minorHAnsi"/>
          <w:sz w:val="24"/>
          <w:szCs w:val="24"/>
        </w:rPr>
        <w:t>.</w:t>
      </w:r>
    </w:p>
    <w:p w14:paraId="556A570A" w14:textId="77777777" w:rsidR="005924E4" w:rsidRPr="005924E4" w:rsidRDefault="005924E4" w:rsidP="005924E4">
      <w:pPr>
        <w:jc w:val="both"/>
        <w:rPr>
          <w:rFonts w:cstheme="minorHAnsi"/>
          <w:sz w:val="24"/>
          <w:szCs w:val="24"/>
        </w:rPr>
      </w:pPr>
      <w:r w:rsidRPr="005924E4">
        <w:rPr>
          <w:rFonts w:cstheme="minorHAnsi"/>
          <w:sz w:val="24"/>
          <w:szCs w:val="24"/>
        </w:rPr>
        <w:t xml:space="preserve">The </w:t>
      </w:r>
      <w:proofErr w:type="spellStart"/>
      <w:r w:rsidRPr="005924E4">
        <w:rPr>
          <w:rFonts w:cstheme="minorHAnsi"/>
          <w:sz w:val="24"/>
          <w:szCs w:val="24"/>
        </w:rPr>
        <w:t>main</w:t>
      </w:r>
      <w:proofErr w:type="spellEnd"/>
      <w:r w:rsidRPr="005924E4">
        <w:rPr>
          <w:rFonts w:cstheme="minorHAnsi"/>
          <w:sz w:val="24"/>
          <w:szCs w:val="24"/>
        </w:rPr>
        <w:t xml:space="preserve"> </w:t>
      </w:r>
      <w:proofErr w:type="spellStart"/>
      <w:r w:rsidRPr="005924E4">
        <w:rPr>
          <w:rFonts w:cstheme="minorHAnsi"/>
          <w:sz w:val="24"/>
          <w:szCs w:val="24"/>
        </w:rPr>
        <w:t>raw</w:t>
      </w:r>
      <w:proofErr w:type="spellEnd"/>
      <w:r w:rsidRPr="005924E4">
        <w:rPr>
          <w:rFonts w:cstheme="minorHAnsi"/>
          <w:sz w:val="24"/>
          <w:szCs w:val="24"/>
        </w:rPr>
        <w:t xml:space="preserve"> </w:t>
      </w:r>
      <w:proofErr w:type="spellStart"/>
      <w:r w:rsidRPr="005924E4">
        <w:rPr>
          <w:rFonts w:cstheme="minorHAnsi"/>
          <w:sz w:val="24"/>
          <w:szCs w:val="24"/>
        </w:rPr>
        <w:t>materials</w:t>
      </w:r>
      <w:proofErr w:type="spellEnd"/>
      <w:r w:rsidRPr="005924E4">
        <w:rPr>
          <w:rFonts w:cstheme="minorHAnsi"/>
          <w:sz w:val="24"/>
          <w:szCs w:val="24"/>
        </w:rPr>
        <w:t xml:space="preserve"> </w:t>
      </w:r>
      <w:proofErr w:type="spellStart"/>
      <w:r w:rsidRPr="005924E4">
        <w:rPr>
          <w:rFonts w:cstheme="minorHAnsi"/>
          <w:sz w:val="24"/>
          <w:szCs w:val="24"/>
        </w:rPr>
        <w:t>used</w:t>
      </w:r>
      <w:proofErr w:type="spellEnd"/>
      <w:r w:rsidRPr="005924E4">
        <w:rPr>
          <w:rFonts w:cstheme="minorHAnsi"/>
          <w:sz w:val="24"/>
          <w:szCs w:val="24"/>
        </w:rPr>
        <w:t xml:space="preserve"> in </w:t>
      </w:r>
      <w:proofErr w:type="spellStart"/>
      <w:r w:rsidRPr="005924E4">
        <w:rPr>
          <w:rFonts w:cstheme="minorHAnsi"/>
          <w:sz w:val="24"/>
          <w:szCs w:val="24"/>
        </w:rPr>
        <w:t>the</w:t>
      </w:r>
      <w:proofErr w:type="spellEnd"/>
      <w:r w:rsidRPr="005924E4">
        <w:rPr>
          <w:rFonts w:cstheme="minorHAnsi"/>
          <w:sz w:val="24"/>
          <w:szCs w:val="24"/>
        </w:rPr>
        <w:t xml:space="preserve"> </w:t>
      </w:r>
      <w:proofErr w:type="spellStart"/>
      <w:r w:rsidRPr="005924E4">
        <w:rPr>
          <w:rFonts w:cstheme="minorHAnsi"/>
          <w:sz w:val="24"/>
          <w:szCs w:val="24"/>
        </w:rPr>
        <w:t>manufacture</w:t>
      </w:r>
      <w:proofErr w:type="spellEnd"/>
      <w:r w:rsidRPr="005924E4">
        <w:rPr>
          <w:rFonts w:cstheme="minorHAnsi"/>
          <w:sz w:val="24"/>
          <w:szCs w:val="24"/>
        </w:rPr>
        <w:t xml:space="preserve"> </w:t>
      </w:r>
      <w:proofErr w:type="spellStart"/>
      <w:r w:rsidRPr="005924E4">
        <w:rPr>
          <w:rFonts w:cstheme="minorHAnsi"/>
          <w:sz w:val="24"/>
          <w:szCs w:val="24"/>
        </w:rPr>
        <w:t>of</w:t>
      </w:r>
      <w:proofErr w:type="spellEnd"/>
      <w:r w:rsidRPr="005924E4">
        <w:rPr>
          <w:rFonts w:cstheme="minorHAnsi"/>
          <w:sz w:val="24"/>
          <w:szCs w:val="24"/>
        </w:rPr>
        <w:t xml:space="preserve"> PET </w:t>
      </w:r>
      <w:proofErr w:type="spellStart"/>
      <w:r w:rsidRPr="005924E4">
        <w:rPr>
          <w:rFonts w:cstheme="minorHAnsi"/>
          <w:sz w:val="24"/>
          <w:szCs w:val="24"/>
        </w:rPr>
        <w:t>resin</w:t>
      </w:r>
      <w:proofErr w:type="spellEnd"/>
      <w:r w:rsidRPr="005924E4">
        <w:rPr>
          <w:rFonts w:cstheme="minorHAnsi"/>
          <w:sz w:val="24"/>
          <w:szCs w:val="24"/>
        </w:rPr>
        <w:t xml:space="preserve"> are PTA </w:t>
      </w:r>
      <w:proofErr w:type="spellStart"/>
      <w:r w:rsidRPr="005924E4">
        <w:rPr>
          <w:rFonts w:cstheme="minorHAnsi"/>
          <w:sz w:val="24"/>
          <w:szCs w:val="24"/>
        </w:rPr>
        <w:t>and</w:t>
      </w:r>
      <w:proofErr w:type="spellEnd"/>
      <w:r w:rsidRPr="005924E4">
        <w:rPr>
          <w:rFonts w:cstheme="minorHAnsi"/>
          <w:sz w:val="24"/>
          <w:szCs w:val="24"/>
        </w:rPr>
        <w:t xml:space="preserve"> MEG. In </w:t>
      </w:r>
      <w:proofErr w:type="spellStart"/>
      <w:r w:rsidRPr="005924E4">
        <w:rPr>
          <w:rFonts w:cstheme="minorHAnsi"/>
          <w:sz w:val="24"/>
          <w:szCs w:val="24"/>
        </w:rPr>
        <w:t>addition</w:t>
      </w:r>
      <w:proofErr w:type="spellEnd"/>
      <w:r w:rsidRPr="005924E4">
        <w:rPr>
          <w:rFonts w:cstheme="minorHAnsi"/>
          <w:sz w:val="24"/>
          <w:szCs w:val="24"/>
        </w:rPr>
        <w:t xml:space="preserve"> </w:t>
      </w:r>
      <w:proofErr w:type="spellStart"/>
      <w:r w:rsidRPr="005924E4">
        <w:rPr>
          <w:rFonts w:cstheme="minorHAnsi"/>
          <w:sz w:val="24"/>
          <w:szCs w:val="24"/>
        </w:rPr>
        <w:t>to</w:t>
      </w:r>
      <w:proofErr w:type="spellEnd"/>
      <w:r w:rsidRPr="005924E4">
        <w:rPr>
          <w:rFonts w:cstheme="minorHAnsi"/>
          <w:sz w:val="24"/>
          <w:szCs w:val="24"/>
        </w:rPr>
        <w:t xml:space="preserve"> </w:t>
      </w:r>
      <w:proofErr w:type="spellStart"/>
      <w:r w:rsidRPr="005924E4">
        <w:rPr>
          <w:rFonts w:cstheme="minorHAnsi"/>
          <w:sz w:val="24"/>
          <w:szCs w:val="24"/>
        </w:rPr>
        <w:t>these</w:t>
      </w:r>
      <w:proofErr w:type="spellEnd"/>
      <w:r w:rsidRPr="005924E4">
        <w:rPr>
          <w:rFonts w:cstheme="minorHAnsi"/>
          <w:sz w:val="24"/>
          <w:szCs w:val="24"/>
        </w:rPr>
        <w:t xml:space="preserve">, </w:t>
      </w:r>
      <w:proofErr w:type="spellStart"/>
      <w:r w:rsidRPr="005924E4">
        <w:rPr>
          <w:rFonts w:cstheme="minorHAnsi"/>
          <w:sz w:val="24"/>
          <w:szCs w:val="24"/>
        </w:rPr>
        <w:t>isophthalic</w:t>
      </w:r>
      <w:proofErr w:type="spellEnd"/>
      <w:r w:rsidRPr="005924E4">
        <w:rPr>
          <w:rFonts w:cstheme="minorHAnsi"/>
          <w:sz w:val="24"/>
          <w:szCs w:val="24"/>
        </w:rPr>
        <w:t xml:space="preserve"> </w:t>
      </w:r>
      <w:proofErr w:type="spellStart"/>
      <w:r w:rsidRPr="005924E4">
        <w:rPr>
          <w:rFonts w:cstheme="minorHAnsi"/>
          <w:sz w:val="24"/>
          <w:szCs w:val="24"/>
        </w:rPr>
        <w:t>acid</w:t>
      </w:r>
      <w:proofErr w:type="spellEnd"/>
      <w:r w:rsidRPr="005924E4">
        <w:rPr>
          <w:rFonts w:cstheme="minorHAnsi"/>
          <w:sz w:val="24"/>
          <w:szCs w:val="24"/>
        </w:rPr>
        <w:t xml:space="preserve"> (IPA) </w:t>
      </w:r>
      <w:proofErr w:type="spellStart"/>
      <w:r w:rsidRPr="005924E4">
        <w:rPr>
          <w:rFonts w:cstheme="minorHAnsi"/>
          <w:sz w:val="24"/>
          <w:szCs w:val="24"/>
        </w:rPr>
        <w:t>is</w:t>
      </w:r>
      <w:proofErr w:type="spellEnd"/>
      <w:r w:rsidRPr="005924E4">
        <w:rPr>
          <w:rFonts w:cstheme="minorHAnsi"/>
          <w:sz w:val="24"/>
          <w:szCs w:val="24"/>
        </w:rPr>
        <w:t xml:space="preserve"> </w:t>
      </w:r>
      <w:proofErr w:type="spellStart"/>
      <w:r w:rsidRPr="005924E4">
        <w:rPr>
          <w:rFonts w:cstheme="minorHAnsi"/>
          <w:sz w:val="24"/>
          <w:szCs w:val="24"/>
        </w:rPr>
        <w:t>used</w:t>
      </w:r>
      <w:proofErr w:type="spellEnd"/>
      <w:r w:rsidRPr="005924E4">
        <w:rPr>
          <w:rFonts w:cstheme="minorHAnsi"/>
          <w:sz w:val="24"/>
          <w:szCs w:val="24"/>
        </w:rPr>
        <w:t xml:space="preserve"> </w:t>
      </w:r>
      <w:proofErr w:type="spellStart"/>
      <w:r w:rsidRPr="005924E4">
        <w:rPr>
          <w:rFonts w:cstheme="minorHAnsi"/>
          <w:sz w:val="24"/>
          <w:szCs w:val="24"/>
        </w:rPr>
        <w:t>around</w:t>
      </w:r>
      <w:proofErr w:type="spellEnd"/>
      <w:r w:rsidRPr="005924E4">
        <w:rPr>
          <w:rFonts w:cstheme="minorHAnsi"/>
          <w:sz w:val="24"/>
          <w:szCs w:val="24"/>
        </w:rPr>
        <w:t xml:space="preserve"> 2%, </w:t>
      </w:r>
      <w:proofErr w:type="spellStart"/>
      <w:r w:rsidRPr="005924E4">
        <w:rPr>
          <w:rFonts w:cstheme="minorHAnsi"/>
          <w:sz w:val="24"/>
          <w:szCs w:val="24"/>
        </w:rPr>
        <w:t>and</w:t>
      </w:r>
      <w:proofErr w:type="spellEnd"/>
      <w:r w:rsidRPr="005924E4">
        <w:rPr>
          <w:rFonts w:cstheme="minorHAnsi"/>
          <w:sz w:val="24"/>
          <w:szCs w:val="24"/>
        </w:rPr>
        <w:t xml:space="preserve"> </w:t>
      </w:r>
      <w:proofErr w:type="spellStart"/>
      <w:r w:rsidRPr="005924E4">
        <w:rPr>
          <w:rFonts w:cstheme="minorHAnsi"/>
          <w:sz w:val="24"/>
          <w:szCs w:val="24"/>
        </w:rPr>
        <w:t>maximum</w:t>
      </w:r>
      <w:proofErr w:type="spellEnd"/>
      <w:r w:rsidRPr="005924E4">
        <w:rPr>
          <w:rFonts w:cstheme="minorHAnsi"/>
          <w:sz w:val="24"/>
          <w:szCs w:val="24"/>
        </w:rPr>
        <w:t xml:space="preserve"> </w:t>
      </w:r>
      <w:proofErr w:type="spellStart"/>
      <w:r w:rsidRPr="005924E4">
        <w:rPr>
          <w:rFonts w:cstheme="minorHAnsi"/>
          <w:sz w:val="24"/>
          <w:szCs w:val="24"/>
        </w:rPr>
        <w:t>diethylene</w:t>
      </w:r>
      <w:proofErr w:type="spellEnd"/>
      <w:r w:rsidRPr="005924E4">
        <w:rPr>
          <w:rFonts w:cstheme="minorHAnsi"/>
          <w:sz w:val="24"/>
          <w:szCs w:val="24"/>
        </w:rPr>
        <w:t xml:space="preserve"> </w:t>
      </w:r>
      <w:proofErr w:type="spellStart"/>
      <w:r w:rsidRPr="005924E4">
        <w:rPr>
          <w:rFonts w:cstheme="minorHAnsi"/>
          <w:sz w:val="24"/>
          <w:szCs w:val="24"/>
        </w:rPr>
        <w:t>glycol</w:t>
      </w:r>
      <w:proofErr w:type="spellEnd"/>
      <w:r w:rsidRPr="005924E4">
        <w:rPr>
          <w:rFonts w:cstheme="minorHAnsi"/>
          <w:sz w:val="24"/>
          <w:szCs w:val="24"/>
        </w:rPr>
        <w:t xml:space="preserve"> (DEG) </w:t>
      </w:r>
      <w:proofErr w:type="spellStart"/>
      <w:r w:rsidRPr="005924E4">
        <w:rPr>
          <w:rFonts w:cstheme="minorHAnsi"/>
          <w:sz w:val="24"/>
          <w:szCs w:val="24"/>
        </w:rPr>
        <w:t>at</w:t>
      </w:r>
      <w:proofErr w:type="spellEnd"/>
      <w:r w:rsidRPr="005924E4">
        <w:rPr>
          <w:rFonts w:cstheme="minorHAnsi"/>
          <w:sz w:val="24"/>
          <w:szCs w:val="24"/>
        </w:rPr>
        <w:t xml:space="preserve"> 1%. Along </w:t>
      </w:r>
      <w:proofErr w:type="spellStart"/>
      <w:r w:rsidRPr="005924E4">
        <w:rPr>
          <w:rFonts w:cstheme="minorHAnsi"/>
          <w:sz w:val="24"/>
          <w:szCs w:val="24"/>
        </w:rPr>
        <w:t>with</w:t>
      </w:r>
      <w:proofErr w:type="spellEnd"/>
      <w:r w:rsidRPr="005924E4">
        <w:rPr>
          <w:rFonts w:cstheme="minorHAnsi"/>
          <w:sz w:val="24"/>
          <w:szCs w:val="24"/>
        </w:rPr>
        <w:t xml:space="preserve"> </w:t>
      </w:r>
      <w:proofErr w:type="spellStart"/>
      <w:r w:rsidRPr="005924E4">
        <w:rPr>
          <w:rFonts w:cstheme="minorHAnsi"/>
          <w:sz w:val="24"/>
          <w:szCs w:val="24"/>
        </w:rPr>
        <w:t>these</w:t>
      </w:r>
      <w:proofErr w:type="spellEnd"/>
      <w:r w:rsidRPr="005924E4">
        <w:rPr>
          <w:rFonts w:cstheme="minorHAnsi"/>
          <w:sz w:val="24"/>
          <w:szCs w:val="24"/>
        </w:rPr>
        <w:t xml:space="preserve"> </w:t>
      </w:r>
      <w:proofErr w:type="spellStart"/>
      <w:r w:rsidRPr="005924E4">
        <w:rPr>
          <w:rFonts w:cstheme="minorHAnsi"/>
          <w:sz w:val="24"/>
          <w:szCs w:val="24"/>
        </w:rPr>
        <w:t>components</w:t>
      </w:r>
      <w:proofErr w:type="spellEnd"/>
      <w:r w:rsidRPr="005924E4">
        <w:rPr>
          <w:rFonts w:cstheme="minorHAnsi"/>
          <w:sz w:val="24"/>
          <w:szCs w:val="24"/>
        </w:rPr>
        <w:t xml:space="preserve">, </w:t>
      </w:r>
      <w:proofErr w:type="spellStart"/>
      <w:r w:rsidRPr="005924E4">
        <w:rPr>
          <w:rFonts w:cstheme="minorHAnsi"/>
          <w:sz w:val="24"/>
          <w:szCs w:val="24"/>
        </w:rPr>
        <w:t>the</w:t>
      </w:r>
      <w:proofErr w:type="spellEnd"/>
      <w:r w:rsidRPr="005924E4">
        <w:rPr>
          <w:rFonts w:cstheme="minorHAnsi"/>
          <w:sz w:val="24"/>
          <w:szCs w:val="24"/>
        </w:rPr>
        <w:t xml:space="preserve"> use </w:t>
      </w:r>
      <w:proofErr w:type="spellStart"/>
      <w:r w:rsidRPr="005924E4">
        <w:rPr>
          <w:rFonts w:cstheme="minorHAnsi"/>
          <w:sz w:val="24"/>
          <w:szCs w:val="24"/>
        </w:rPr>
        <w:t>of</w:t>
      </w:r>
      <w:proofErr w:type="spellEnd"/>
      <w:r w:rsidRPr="005924E4">
        <w:rPr>
          <w:rFonts w:cstheme="minorHAnsi"/>
          <w:sz w:val="24"/>
          <w:szCs w:val="24"/>
        </w:rPr>
        <w:t xml:space="preserve"> </w:t>
      </w:r>
      <w:proofErr w:type="spellStart"/>
      <w:r w:rsidRPr="005924E4">
        <w:rPr>
          <w:rFonts w:cstheme="minorHAnsi"/>
          <w:sz w:val="24"/>
          <w:szCs w:val="24"/>
        </w:rPr>
        <w:t>electricity</w:t>
      </w:r>
      <w:proofErr w:type="spellEnd"/>
      <w:r w:rsidRPr="005924E4">
        <w:rPr>
          <w:rFonts w:cstheme="minorHAnsi"/>
          <w:sz w:val="24"/>
          <w:szCs w:val="24"/>
        </w:rPr>
        <w:t xml:space="preserve"> </w:t>
      </w:r>
      <w:proofErr w:type="spellStart"/>
      <w:r w:rsidRPr="005924E4">
        <w:rPr>
          <w:rFonts w:cstheme="minorHAnsi"/>
          <w:sz w:val="24"/>
          <w:szCs w:val="24"/>
        </w:rPr>
        <w:t>or</w:t>
      </w:r>
      <w:proofErr w:type="spellEnd"/>
      <w:r w:rsidRPr="005924E4">
        <w:rPr>
          <w:rFonts w:cstheme="minorHAnsi"/>
          <w:sz w:val="24"/>
          <w:szCs w:val="24"/>
        </w:rPr>
        <w:t xml:space="preserve"> natural </w:t>
      </w:r>
      <w:proofErr w:type="spellStart"/>
      <w:r w:rsidRPr="005924E4">
        <w:rPr>
          <w:rFonts w:cstheme="minorHAnsi"/>
          <w:sz w:val="24"/>
          <w:szCs w:val="24"/>
        </w:rPr>
        <w:t>gas</w:t>
      </w:r>
      <w:proofErr w:type="spellEnd"/>
      <w:r w:rsidRPr="005924E4">
        <w:rPr>
          <w:rFonts w:cstheme="minorHAnsi"/>
          <w:sz w:val="24"/>
          <w:szCs w:val="24"/>
        </w:rPr>
        <w:t xml:space="preserve"> for </w:t>
      </w:r>
      <w:proofErr w:type="spellStart"/>
      <w:r w:rsidRPr="005924E4">
        <w:rPr>
          <w:rFonts w:cstheme="minorHAnsi"/>
          <w:sz w:val="24"/>
          <w:szCs w:val="24"/>
        </w:rPr>
        <w:t>heating</w:t>
      </w:r>
      <w:proofErr w:type="spellEnd"/>
      <w:r w:rsidRPr="005924E4">
        <w:rPr>
          <w:rFonts w:cstheme="minorHAnsi"/>
          <w:sz w:val="24"/>
          <w:szCs w:val="24"/>
        </w:rPr>
        <w:t xml:space="preserve"> </w:t>
      </w:r>
      <w:proofErr w:type="spellStart"/>
      <w:r w:rsidRPr="005924E4">
        <w:rPr>
          <w:rFonts w:cstheme="minorHAnsi"/>
          <w:sz w:val="24"/>
          <w:szCs w:val="24"/>
        </w:rPr>
        <w:t>the</w:t>
      </w:r>
      <w:proofErr w:type="spellEnd"/>
      <w:r w:rsidRPr="005924E4">
        <w:rPr>
          <w:rFonts w:cstheme="minorHAnsi"/>
          <w:sz w:val="24"/>
          <w:szCs w:val="24"/>
        </w:rPr>
        <w:t xml:space="preserve"> </w:t>
      </w:r>
      <w:proofErr w:type="spellStart"/>
      <w:r w:rsidRPr="005924E4">
        <w:rPr>
          <w:rFonts w:cstheme="minorHAnsi"/>
          <w:sz w:val="24"/>
          <w:szCs w:val="24"/>
        </w:rPr>
        <w:t>process</w:t>
      </w:r>
      <w:proofErr w:type="spellEnd"/>
      <w:r w:rsidRPr="005924E4">
        <w:rPr>
          <w:rFonts w:cstheme="minorHAnsi"/>
          <w:sz w:val="24"/>
          <w:szCs w:val="24"/>
        </w:rPr>
        <w:t xml:space="preserve"> </w:t>
      </w:r>
      <w:proofErr w:type="spellStart"/>
      <w:r w:rsidRPr="005924E4">
        <w:rPr>
          <w:rFonts w:cstheme="minorHAnsi"/>
          <w:sz w:val="24"/>
          <w:szCs w:val="24"/>
        </w:rPr>
        <w:t>is</w:t>
      </w:r>
      <w:proofErr w:type="spellEnd"/>
      <w:r w:rsidRPr="005924E4">
        <w:rPr>
          <w:rFonts w:cstheme="minorHAnsi"/>
          <w:sz w:val="24"/>
          <w:szCs w:val="24"/>
        </w:rPr>
        <w:t xml:space="preserve"> </w:t>
      </w:r>
      <w:proofErr w:type="spellStart"/>
      <w:r w:rsidRPr="005924E4">
        <w:rPr>
          <w:rFonts w:cstheme="minorHAnsi"/>
          <w:sz w:val="24"/>
          <w:szCs w:val="24"/>
        </w:rPr>
        <w:t>necessary</w:t>
      </w:r>
      <w:proofErr w:type="spellEnd"/>
      <w:r w:rsidRPr="005924E4">
        <w:rPr>
          <w:rFonts w:cstheme="minorHAnsi"/>
          <w:sz w:val="24"/>
          <w:szCs w:val="24"/>
        </w:rPr>
        <w:t xml:space="preserve">, as </w:t>
      </w:r>
      <w:proofErr w:type="spellStart"/>
      <w:r w:rsidRPr="005924E4">
        <w:rPr>
          <w:rFonts w:cstheme="minorHAnsi"/>
          <w:sz w:val="24"/>
          <w:szCs w:val="24"/>
        </w:rPr>
        <w:t>well</w:t>
      </w:r>
      <w:proofErr w:type="spellEnd"/>
      <w:r w:rsidRPr="005924E4">
        <w:rPr>
          <w:rFonts w:cstheme="minorHAnsi"/>
          <w:sz w:val="24"/>
          <w:szCs w:val="24"/>
        </w:rPr>
        <w:t xml:space="preserve"> as </w:t>
      </w:r>
      <w:proofErr w:type="spellStart"/>
      <w:r w:rsidRPr="005924E4">
        <w:rPr>
          <w:rFonts w:cstheme="minorHAnsi"/>
          <w:sz w:val="24"/>
          <w:szCs w:val="24"/>
        </w:rPr>
        <w:t>other</w:t>
      </w:r>
      <w:proofErr w:type="spellEnd"/>
      <w:r w:rsidRPr="005924E4">
        <w:rPr>
          <w:rFonts w:cstheme="minorHAnsi"/>
          <w:sz w:val="24"/>
          <w:szCs w:val="24"/>
        </w:rPr>
        <w:t xml:space="preserve"> </w:t>
      </w:r>
      <w:proofErr w:type="spellStart"/>
      <w:r w:rsidRPr="005924E4">
        <w:rPr>
          <w:rFonts w:cstheme="minorHAnsi"/>
          <w:sz w:val="24"/>
          <w:szCs w:val="24"/>
        </w:rPr>
        <w:t>additives</w:t>
      </w:r>
      <w:proofErr w:type="spellEnd"/>
      <w:r w:rsidRPr="005924E4">
        <w:rPr>
          <w:rFonts w:cstheme="minorHAnsi"/>
          <w:sz w:val="24"/>
          <w:szCs w:val="24"/>
        </w:rPr>
        <w:t xml:space="preserve"> in </w:t>
      </w:r>
      <w:proofErr w:type="spellStart"/>
      <w:r w:rsidRPr="005924E4">
        <w:rPr>
          <w:rFonts w:cstheme="minorHAnsi"/>
          <w:sz w:val="24"/>
          <w:szCs w:val="24"/>
        </w:rPr>
        <w:t>parts</w:t>
      </w:r>
      <w:proofErr w:type="spellEnd"/>
      <w:r w:rsidRPr="005924E4">
        <w:rPr>
          <w:rFonts w:cstheme="minorHAnsi"/>
          <w:sz w:val="24"/>
          <w:szCs w:val="24"/>
        </w:rPr>
        <w:t xml:space="preserve"> per </w:t>
      </w:r>
      <w:proofErr w:type="spellStart"/>
      <w:r w:rsidRPr="005924E4">
        <w:rPr>
          <w:rFonts w:cstheme="minorHAnsi"/>
          <w:sz w:val="24"/>
          <w:szCs w:val="24"/>
        </w:rPr>
        <w:t>million</w:t>
      </w:r>
      <w:proofErr w:type="spellEnd"/>
      <w:r w:rsidRPr="005924E4">
        <w:rPr>
          <w:rFonts w:cstheme="minorHAnsi"/>
          <w:sz w:val="24"/>
          <w:szCs w:val="24"/>
        </w:rPr>
        <w:t xml:space="preserve"> </w:t>
      </w:r>
      <w:proofErr w:type="spellStart"/>
      <w:r w:rsidRPr="005924E4">
        <w:rPr>
          <w:rFonts w:cstheme="minorHAnsi"/>
          <w:sz w:val="24"/>
          <w:szCs w:val="24"/>
        </w:rPr>
        <w:t>to</w:t>
      </w:r>
      <w:proofErr w:type="spellEnd"/>
      <w:r w:rsidRPr="005924E4">
        <w:rPr>
          <w:rFonts w:cstheme="minorHAnsi"/>
          <w:sz w:val="24"/>
          <w:szCs w:val="24"/>
        </w:rPr>
        <w:t xml:space="preserve"> </w:t>
      </w:r>
      <w:proofErr w:type="spellStart"/>
      <w:r w:rsidRPr="005924E4">
        <w:rPr>
          <w:rFonts w:cstheme="minorHAnsi"/>
          <w:sz w:val="24"/>
          <w:szCs w:val="24"/>
        </w:rPr>
        <w:t>confer</w:t>
      </w:r>
      <w:proofErr w:type="spellEnd"/>
      <w:r w:rsidRPr="005924E4">
        <w:rPr>
          <w:rFonts w:cstheme="minorHAnsi"/>
          <w:sz w:val="24"/>
          <w:szCs w:val="24"/>
        </w:rPr>
        <w:t xml:space="preserve"> </w:t>
      </w:r>
      <w:proofErr w:type="spellStart"/>
      <w:r w:rsidRPr="005924E4">
        <w:rPr>
          <w:rFonts w:cstheme="minorHAnsi"/>
          <w:sz w:val="24"/>
          <w:szCs w:val="24"/>
        </w:rPr>
        <w:t>specific</w:t>
      </w:r>
      <w:proofErr w:type="spellEnd"/>
      <w:r w:rsidRPr="005924E4">
        <w:rPr>
          <w:rFonts w:cstheme="minorHAnsi"/>
          <w:sz w:val="24"/>
          <w:szCs w:val="24"/>
        </w:rPr>
        <w:t xml:space="preserve"> </w:t>
      </w:r>
      <w:proofErr w:type="spellStart"/>
      <w:r w:rsidRPr="005924E4">
        <w:rPr>
          <w:rFonts w:cstheme="minorHAnsi"/>
          <w:sz w:val="24"/>
          <w:szCs w:val="24"/>
        </w:rPr>
        <w:t>characteristics</w:t>
      </w:r>
      <w:proofErr w:type="spellEnd"/>
      <w:r w:rsidRPr="005924E4">
        <w:rPr>
          <w:rFonts w:cstheme="minorHAnsi"/>
          <w:sz w:val="24"/>
          <w:szCs w:val="24"/>
        </w:rPr>
        <w:t xml:space="preserve">, </w:t>
      </w:r>
      <w:proofErr w:type="spellStart"/>
      <w:r w:rsidRPr="005924E4">
        <w:rPr>
          <w:rFonts w:cstheme="minorHAnsi"/>
          <w:sz w:val="24"/>
          <w:szCs w:val="24"/>
        </w:rPr>
        <w:t>such</w:t>
      </w:r>
      <w:proofErr w:type="spellEnd"/>
      <w:r w:rsidRPr="005924E4">
        <w:rPr>
          <w:rFonts w:cstheme="minorHAnsi"/>
          <w:sz w:val="24"/>
          <w:szCs w:val="24"/>
        </w:rPr>
        <w:t xml:space="preserve"> as </w:t>
      </w:r>
      <w:proofErr w:type="spellStart"/>
      <w:r w:rsidRPr="005924E4">
        <w:rPr>
          <w:rFonts w:cstheme="minorHAnsi"/>
          <w:sz w:val="24"/>
          <w:szCs w:val="24"/>
        </w:rPr>
        <w:t>brightness</w:t>
      </w:r>
      <w:proofErr w:type="spellEnd"/>
      <w:r w:rsidRPr="005924E4">
        <w:rPr>
          <w:rFonts w:cstheme="minorHAnsi"/>
          <w:sz w:val="24"/>
          <w:szCs w:val="24"/>
        </w:rPr>
        <w:t xml:space="preserve">, </w:t>
      </w:r>
      <w:proofErr w:type="spellStart"/>
      <w:r w:rsidRPr="005924E4">
        <w:rPr>
          <w:rFonts w:cstheme="minorHAnsi"/>
          <w:sz w:val="24"/>
          <w:szCs w:val="24"/>
        </w:rPr>
        <w:t>transparency</w:t>
      </w:r>
      <w:proofErr w:type="spellEnd"/>
      <w:r w:rsidRPr="005924E4">
        <w:rPr>
          <w:rFonts w:cstheme="minorHAnsi"/>
          <w:sz w:val="24"/>
          <w:szCs w:val="24"/>
        </w:rPr>
        <w:t xml:space="preserve">, color, </w:t>
      </w:r>
      <w:proofErr w:type="spellStart"/>
      <w:r w:rsidRPr="005924E4">
        <w:rPr>
          <w:rFonts w:cstheme="minorHAnsi"/>
          <w:sz w:val="24"/>
          <w:szCs w:val="24"/>
        </w:rPr>
        <w:t>among</w:t>
      </w:r>
      <w:proofErr w:type="spellEnd"/>
      <w:r w:rsidRPr="005924E4">
        <w:rPr>
          <w:rFonts w:cstheme="minorHAnsi"/>
          <w:sz w:val="24"/>
          <w:szCs w:val="24"/>
        </w:rPr>
        <w:t xml:space="preserve"> </w:t>
      </w:r>
      <w:proofErr w:type="spellStart"/>
      <w:r w:rsidRPr="005924E4">
        <w:rPr>
          <w:rFonts w:cstheme="minorHAnsi"/>
          <w:sz w:val="24"/>
          <w:szCs w:val="24"/>
        </w:rPr>
        <w:t>others</w:t>
      </w:r>
      <w:proofErr w:type="spellEnd"/>
      <w:r w:rsidRPr="005924E4">
        <w:rPr>
          <w:rFonts w:cstheme="minorHAnsi"/>
          <w:sz w:val="24"/>
          <w:szCs w:val="24"/>
        </w:rPr>
        <w:t>.</w:t>
      </w:r>
    </w:p>
    <w:p w14:paraId="09C5D072" w14:textId="77777777" w:rsidR="001157B4" w:rsidRPr="00BB4922" w:rsidRDefault="001157B4" w:rsidP="001157B4">
      <w:pPr>
        <w:pStyle w:val="PargrafodaLista"/>
        <w:ind w:left="1440"/>
        <w:jc w:val="both"/>
        <w:rPr>
          <w:rFonts w:cstheme="minorHAnsi"/>
          <w:color w:val="FF0000"/>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52276D0C" w14:textId="467D1BEF" w:rsidR="001157B4" w:rsidRPr="005B5421" w:rsidRDefault="005B5421" w:rsidP="001157B4">
      <w:pPr>
        <w:pStyle w:val="PargrafodaLista"/>
        <w:ind w:left="1440"/>
        <w:jc w:val="both"/>
        <w:rPr>
          <w:rFonts w:cstheme="minorHAnsi"/>
          <w:sz w:val="24"/>
          <w:szCs w:val="24"/>
          <w:lang w:val="en-US"/>
        </w:rPr>
      </w:pPr>
      <w:proofErr w:type="gramStart"/>
      <w:r w:rsidRPr="005B5421">
        <w:rPr>
          <w:rFonts w:cstheme="minorHAnsi"/>
          <w:sz w:val="24"/>
          <w:szCs w:val="24"/>
          <w:lang w:val="en-US"/>
        </w:rPr>
        <w:t>July</w:t>
      </w:r>
      <w:r w:rsidR="001157B4" w:rsidRPr="005B5421">
        <w:rPr>
          <w:rFonts w:cstheme="minorHAnsi"/>
          <w:sz w:val="24"/>
          <w:szCs w:val="24"/>
          <w:lang w:val="en-US"/>
        </w:rPr>
        <w:t xml:space="preserve"> of</w:t>
      </w:r>
      <w:proofErr w:type="gramEnd"/>
      <w:r w:rsidR="001157B4" w:rsidRPr="005B5421">
        <w:rPr>
          <w:rFonts w:cstheme="minorHAnsi"/>
          <w:sz w:val="24"/>
          <w:szCs w:val="24"/>
          <w:lang w:val="en-US"/>
        </w:rPr>
        <w:t xml:space="preserve"> </w:t>
      </w:r>
      <w:r w:rsidRPr="005B5421">
        <w:rPr>
          <w:rFonts w:cstheme="minorHAnsi"/>
          <w:sz w:val="24"/>
          <w:szCs w:val="24"/>
          <w:lang w:val="en-US"/>
        </w:rPr>
        <w:t>2023</w:t>
      </w:r>
      <w:r w:rsidR="001157B4" w:rsidRPr="005B5421">
        <w:rPr>
          <w:rFonts w:cstheme="minorHAnsi"/>
          <w:sz w:val="24"/>
          <w:szCs w:val="24"/>
          <w:lang w:val="en-US"/>
        </w:rPr>
        <w:t xml:space="preserve"> to </w:t>
      </w:r>
      <w:proofErr w:type="gramStart"/>
      <w:r w:rsidRPr="005B5421">
        <w:rPr>
          <w:rFonts w:cstheme="minorHAnsi"/>
          <w:sz w:val="24"/>
          <w:szCs w:val="24"/>
          <w:lang w:val="en-US"/>
        </w:rPr>
        <w:t>June</w:t>
      </w:r>
      <w:r w:rsidR="001157B4" w:rsidRPr="005B5421">
        <w:rPr>
          <w:rFonts w:cstheme="minorHAnsi"/>
          <w:sz w:val="24"/>
          <w:szCs w:val="24"/>
          <w:lang w:val="en-US"/>
        </w:rPr>
        <w:t xml:space="preserve"> of</w:t>
      </w:r>
      <w:proofErr w:type="gramEnd"/>
      <w:r w:rsidR="001157B4" w:rsidRPr="005B5421">
        <w:rPr>
          <w:rFonts w:cstheme="minorHAnsi"/>
          <w:sz w:val="24"/>
          <w:szCs w:val="24"/>
          <w:lang w:val="en-US"/>
        </w:rPr>
        <w:t xml:space="preserve"> </w:t>
      </w:r>
      <w:r w:rsidRPr="005B5421">
        <w:rPr>
          <w:rFonts w:cstheme="minorHAnsi"/>
          <w:sz w:val="24"/>
          <w:szCs w:val="24"/>
          <w:lang w:val="en-US"/>
        </w:rPr>
        <w:t>2024</w:t>
      </w:r>
    </w:p>
    <w:p w14:paraId="4D8F3D53" w14:textId="77777777" w:rsidR="001157B4" w:rsidRPr="00BB4922" w:rsidRDefault="001157B4" w:rsidP="001157B4">
      <w:pPr>
        <w:pStyle w:val="PargrafodaLista"/>
        <w:ind w:left="1440"/>
        <w:jc w:val="both"/>
        <w:rPr>
          <w:rFonts w:cstheme="minorHAnsi"/>
          <w:sz w:val="24"/>
          <w:szCs w:val="24"/>
          <w:lang w:val="en-US"/>
        </w:rPr>
      </w:pPr>
    </w:p>
    <w:p w14:paraId="0B307C70"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injury investigation</w:t>
      </w:r>
    </w:p>
    <w:p w14:paraId="5E227BA6" w14:textId="13BA9A0E" w:rsidR="001157B4" w:rsidRPr="00BB4922" w:rsidRDefault="005B5421" w:rsidP="001157B4">
      <w:pPr>
        <w:ind w:left="142"/>
        <w:jc w:val="both"/>
        <w:rPr>
          <w:rFonts w:cstheme="minorHAnsi"/>
          <w:sz w:val="24"/>
          <w:szCs w:val="24"/>
          <w:lang w:val="en-US"/>
        </w:rPr>
      </w:pPr>
      <w:proofErr w:type="gramStart"/>
      <w:r w:rsidRPr="005B5421">
        <w:rPr>
          <w:rFonts w:cstheme="minorHAnsi"/>
          <w:sz w:val="24"/>
          <w:szCs w:val="24"/>
          <w:lang w:val="en-US"/>
        </w:rPr>
        <w:t>July</w:t>
      </w:r>
      <w:r w:rsidR="001157B4" w:rsidRPr="005B5421">
        <w:rPr>
          <w:rFonts w:cstheme="minorHAnsi"/>
          <w:sz w:val="24"/>
          <w:szCs w:val="24"/>
          <w:lang w:val="en-US"/>
        </w:rPr>
        <w:t xml:space="preserve"> of</w:t>
      </w:r>
      <w:proofErr w:type="gramEnd"/>
      <w:r w:rsidR="001157B4" w:rsidRPr="005B5421">
        <w:rPr>
          <w:rFonts w:cstheme="minorHAnsi"/>
          <w:sz w:val="24"/>
          <w:szCs w:val="24"/>
          <w:lang w:val="en-US"/>
        </w:rPr>
        <w:t xml:space="preserve"> </w:t>
      </w:r>
      <w:r w:rsidRPr="005B5421">
        <w:rPr>
          <w:rFonts w:cstheme="minorHAnsi"/>
          <w:sz w:val="24"/>
          <w:szCs w:val="24"/>
          <w:lang w:val="en-US"/>
        </w:rPr>
        <w:t>2019</w:t>
      </w:r>
      <w:r w:rsidR="001157B4" w:rsidRPr="005B5421">
        <w:rPr>
          <w:rFonts w:cstheme="minorHAnsi"/>
          <w:sz w:val="24"/>
          <w:szCs w:val="24"/>
          <w:lang w:val="en-US"/>
        </w:rPr>
        <w:t xml:space="preserve"> to </w:t>
      </w:r>
      <w:proofErr w:type="gramStart"/>
      <w:r w:rsidRPr="005B5421">
        <w:rPr>
          <w:rFonts w:cstheme="minorHAnsi"/>
          <w:sz w:val="24"/>
          <w:szCs w:val="24"/>
          <w:lang w:val="en-US"/>
        </w:rPr>
        <w:t>June</w:t>
      </w:r>
      <w:r w:rsidR="001157B4" w:rsidRPr="005B5421">
        <w:rPr>
          <w:rFonts w:cstheme="minorHAnsi"/>
          <w:sz w:val="24"/>
          <w:szCs w:val="24"/>
          <w:lang w:val="en-US"/>
        </w:rPr>
        <w:t xml:space="preserve"> of</w:t>
      </w:r>
      <w:proofErr w:type="gramEnd"/>
      <w:r w:rsidR="001157B4" w:rsidRPr="005B5421">
        <w:rPr>
          <w:rFonts w:cstheme="minorHAnsi"/>
          <w:sz w:val="24"/>
          <w:szCs w:val="24"/>
          <w:lang w:val="en-US"/>
        </w:rPr>
        <w:t xml:space="preserve"> </w:t>
      </w:r>
      <w:r w:rsidRPr="005B5421">
        <w:rPr>
          <w:rFonts w:cstheme="minorHAnsi"/>
          <w:sz w:val="24"/>
          <w:szCs w:val="24"/>
          <w:lang w:val="en-US"/>
        </w:rPr>
        <w:t>2024</w:t>
      </w:r>
      <w:r w:rsidR="001157B4" w:rsidRPr="005B5421">
        <w:rPr>
          <w:rFonts w:cstheme="minorHAnsi"/>
          <w:sz w:val="24"/>
          <w:szCs w:val="24"/>
          <w:lang w:val="en-US"/>
        </w:rPr>
        <w:t>, divided into five periods</w:t>
      </w:r>
      <w:r w:rsidR="001157B4" w:rsidRPr="00BB4922">
        <w:rPr>
          <w:rFonts w:cstheme="minorHAnsi"/>
          <w:sz w:val="24"/>
          <w:szCs w:val="24"/>
          <w:lang w:val="en-US"/>
        </w:rPr>
        <w:t xml:space="preserve">, in accordance </w:t>
      </w:r>
      <w:proofErr w:type="gramStart"/>
      <w:r w:rsidR="001157B4" w:rsidRPr="00BB4922">
        <w:rPr>
          <w:rFonts w:cstheme="minorHAnsi"/>
          <w:sz w:val="24"/>
          <w:szCs w:val="24"/>
          <w:lang w:val="en-US"/>
        </w:rPr>
        <w:t>to</w:t>
      </w:r>
      <w:proofErr w:type="gramEnd"/>
      <w:r w:rsidR="001157B4" w:rsidRPr="00BB4922">
        <w:rPr>
          <w:rFonts w:cstheme="minorHAnsi"/>
          <w:sz w:val="24"/>
          <w:szCs w:val="24"/>
          <w:lang w:val="en-US"/>
        </w:rPr>
        <w:t xml:space="preserve"> the specification below:</w:t>
      </w:r>
    </w:p>
    <w:p w14:paraId="6BEE7A86" w14:textId="7A5EA4E6" w:rsidR="001157B4" w:rsidRPr="005B5421"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P1 - </w:t>
      </w:r>
      <w:r w:rsidR="005B5421" w:rsidRPr="005B5421">
        <w:rPr>
          <w:rFonts w:cstheme="minorHAnsi"/>
          <w:sz w:val="24"/>
          <w:szCs w:val="24"/>
          <w:lang w:val="en-US"/>
        </w:rPr>
        <w:t xml:space="preserve">July </w:t>
      </w:r>
      <w:r w:rsidRPr="005B5421">
        <w:rPr>
          <w:rFonts w:cstheme="minorHAnsi"/>
          <w:sz w:val="24"/>
          <w:szCs w:val="24"/>
          <w:lang w:val="en-US"/>
        </w:rPr>
        <w:t xml:space="preserve">of </w:t>
      </w:r>
      <w:r w:rsidR="005B5421" w:rsidRPr="005B5421">
        <w:rPr>
          <w:rFonts w:cstheme="minorHAnsi"/>
          <w:sz w:val="24"/>
          <w:szCs w:val="24"/>
          <w:lang w:val="en-US"/>
        </w:rPr>
        <w:t>2019</w:t>
      </w:r>
      <w:r w:rsidRPr="005B5421">
        <w:rPr>
          <w:rFonts w:cstheme="minorHAnsi"/>
          <w:sz w:val="24"/>
          <w:szCs w:val="24"/>
          <w:lang w:val="en-US"/>
        </w:rPr>
        <w:t xml:space="preserve"> to </w:t>
      </w:r>
      <w:r w:rsidR="005B5421" w:rsidRPr="005B5421">
        <w:rPr>
          <w:rFonts w:cstheme="minorHAnsi"/>
          <w:sz w:val="24"/>
          <w:szCs w:val="24"/>
          <w:lang w:val="en-US"/>
        </w:rPr>
        <w:t>June</w:t>
      </w:r>
      <w:r w:rsidRPr="005B5421">
        <w:rPr>
          <w:rFonts w:cstheme="minorHAnsi"/>
          <w:sz w:val="24"/>
          <w:szCs w:val="24"/>
          <w:lang w:val="en-US"/>
        </w:rPr>
        <w:t xml:space="preserve"> of </w:t>
      </w:r>
      <w:proofErr w:type="gramStart"/>
      <w:r w:rsidR="005B5421" w:rsidRPr="005B5421">
        <w:rPr>
          <w:rFonts w:cstheme="minorHAnsi"/>
          <w:sz w:val="24"/>
          <w:szCs w:val="24"/>
          <w:lang w:val="en-US"/>
        </w:rPr>
        <w:t>2020;</w:t>
      </w:r>
      <w:proofErr w:type="gramEnd"/>
    </w:p>
    <w:p w14:paraId="5DCAA717" w14:textId="22CF52D3" w:rsidR="005B5421" w:rsidRPr="005B5421" w:rsidRDefault="001157B4" w:rsidP="005B5421">
      <w:pPr>
        <w:pStyle w:val="PargrafodaLista"/>
        <w:ind w:left="1440"/>
        <w:jc w:val="both"/>
        <w:rPr>
          <w:rFonts w:cstheme="minorHAnsi"/>
          <w:sz w:val="24"/>
          <w:szCs w:val="24"/>
          <w:lang w:val="en-US"/>
        </w:rPr>
      </w:pPr>
      <w:r w:rsidRPr="005B5421">
        <w:rPr>
          <w:rFonts w:cstheme="minorHAnsi"/>
          <w:sz w:val="24"/>
          <w:szCs w:val="24"/>
          <w:lang w:val="en-US"/>
        </w:rPr>
        <w:t xml:space="preserve">P2 - </w:t>
      </w:r>
      <w:r w:rsidR="005B5421" w:rsidRPr="005B5421">
        <w:rPr>
          <w:rFonts w:cstheme="minorHAnsi"/>
          <w:sz w:val="24"/>
          <w:szCs w:val="24"/>
          <w:lang w:val="en-US"/>
        </w:rPr>
        <w:t xml:space="preserve">July </w:t>
      </w:r>
      <w:r w:rsidRPr="005B5421">
        <w:rPr>
          <w:rFonts w:cstheme="minorHAnsi"/>
          <w:sz w:val="24"/>
          <w:szCs w:val="24"/>
          <w:lang w:val="en-US"/>
        </w:rPr>
        <w:t xml:space="preserve">of </w:t>
      </w:r>
      <w:r w:rsidR="005B5421" w:rsidRPr="005B5421">
        <w:rPr>
          <w:rFonts w:cstheme="minorHAnsi"/>
          <w:sz w:val="24"/>
          <w:szCs w:val="24"/>
          <w:lang w:val="en-US"/>
        </w:rPr>
        <w:t>20</w:t>
      </w:r>
      <w:r w:rsidR="005B5421" w:rsidRPr="005B5421">
        <w:rPr>
          <w:rFonts w:cstheme="minorHAnsi"/>
          <w:sz w:val="24"/>
          <w:szCs w:val="24"/>
          <w:lang w:val="en-US"/>
        </w:rPr>
        <w:t>20</w:t>
      </w:r>
      <w:r w:rsidR="005B5421" w:rsidRPr="005B5421">
        <w:rPr>
          <w:rFonts w:cstheme="minorHAnsi"/>
          <w:sz w:val="24"/>
          <w:szCs w:val="24"/>
          <w:lang w:val="en-US"/>
        </w:rPr>
        <w:t xml:space="preserve"> </w:t>
      </w:r>
      <w:r w:rsidRPr="005B5421">
        <w:rPr>
          <w:rFonts w:cstheme="minorHAnsi"/>
          <w:sz w:val="24"/>
          <w:szCs w:val="24"/>
          <w:lang w:val="en-US"/>
        </w:rPr>
        <w:t xml:space="preserve">to </w:t>
      </w:r>
      <w:r w:rsidR="005B5421" w:rsidRPr="005B5421">
        <w:rPr>
          <w:rFonts w:cstheme="minorHAnsi"/>
          <w:sz w:val="24"/>
          <w:szCs w:val="24"/>
          <w:lang w:val="en-US"/>
        </w:rPr>
        <w:t xml:space="preserve">June </w:t>
      </w:r>
      <w:r w:rsidRPr="005B5421">
        <w:rPr>
          <w:rFonts w:cstheme="minorHAnsi"/>
          <w:sz w:val="24"/>
          <w:szCs w:val="24"/>
          <w:lang w:val="en-US"/>
        </w:rPr>
        <w:t xml:space="preserve">of </w:t>
      </w:r>
      <w:proofErr w:type="gramStart"/>
      <w:r w:rsidR="005B5421" w:rsidRPr="005B5421">
        <w:rPr>
          <w:rFonts w:cstheme="minorHAnsi"/>
          <w:sz w:val="24"/>
          <w:szCs w:val="24"/>
          <w:lang w:val="en-US"/>
        </w:rPr>
        <w:t>202</w:t>
      </w:r>
      <w:r w:rsidR="005B5421" w:rsidRPr="005B5421">
        <w:rPr>
          <w:rFonts w:cstheme="minorHAnsi"/>
          <w:sz w:val="24"/>
          <w:szCs w:val="24"/>
          <w:lang w:val="en-US"/>
        </w:rPr>
        <w:t>1</w:t>
      </w:r>
      <w:r w:rsidR="005B5421" w:rsidRPr="005B5421">
        <w:rPr>
          <w:rFonts w:cstheme="minorHAnsi"/>
          <w:sz w:val="24"/>
          <w:szCs w:val="24"/>
          <w:lang w:val="en-US"/>
        </w:rPr>
        <w:t>;</w:t>
      </w:r>
      <w:proofErr w:type="gramEnd"/>
    </w:p>
    <w:p w14:paraId="331062B6" w14:textId="7E088282" w:rsidR="001157B4" w:rsidRPr="005B5421" w:rsidRDefault="001157B4" w:rsidP="005B5421">
      <w:pPr>
        <w:pStyle w:val="PargrafodaLista"/>
        <w:ind w:left="1440"/>
        <w:jc w:val="both"/>
        <w:rPr>
          <w:rFonts w:cstheme="minorHAnsi"/>
          <w:sz w:val="24"/>
          <w:szCs w:val="24"/>
          <w:lang w:val="en-US"/>
        </w:rPr>
      </w:pPr>
      <w:r w:rsidRPr="005B5421">
        <w:rPr>
          <w:rFonts w:cstheme="minorHAnsi"/>
          <w:sz w:val="24"/>
          <w:szCs w:val="24"/>
          <w:lang w:val="en-US"/>
        </w:rPr>
        <w:t xml:space="preserve">P3 - </w:t>
      </w:r>
      <w:r w:rsidR="005B5421" w:rsidRPr="005B5421">
        <w:rPr>
          <w:rFonts w:cstheme="minorHAnsi"/>
          <w:sz w:val="24"/>
          <w:szCs w:val="24"/>
          <w:lang w:val="en-US"/>
        </w:rPr>
        <w:t xml:space="preserve">July </w:t>
      </w:r>
      <w:r w:rsidRPr="005B5421">
        <w:rPr>
          <w:rFonts w:cstheme="minorHAnsi"/>
          <w:sz w:val="24"/>
          <w:szCs w:val="24"/>
          <w:lang w:val="en-US"/>
        </w:rPr>
        <w:t xml:space="preserve">of </w:t>
      </w:r>
      <w:r w:rsidR="005B5421" w:rsidRPr="005B5421">
        <w:rPr>
          <w:rFonts w:cstheme="minorHAnsi"/>
          <w:sz w:val="24"/>
          <w:szCs w:val="24"/>
          <w:lang w:val="en-US"/>
        </w:rPr>
        <w:t>20</w:t>
      </w:r>
      <w:r w:rsidR="005B5421" w:rsidRPr="005B5421">
        <w:rPr>
          <w:rFonts w:cstheme="minorHAnsi"/>
          <w:sz w:val="24"/>
          <w:szCs w:val="24"/>
          <w:lang w:val="en-US"/>
        </w:rPr>
        <w:t>21</w:t>
      </w:r>
      <w:r w:rsidR="005B5421" w:rsidRPr="005B5421">
        <w:rPr>
          <w:rFonts w:cstheme="minorHAnsi"/>
          <w:sz w:val="24"/>
          <w:szCs w:val="24"/>
          <w:lang w:val="en-US"/>
        </w:rPr>
        <w:t xml:space="preserve"> </w:t>
      </w:r>
      <w:r w:rsidRPr="005B5421">
        <w:rPr>
          <w:rFonts w:cstheme="minorHAnsi"/>
          <w:sz w:val="24"/>
          <w:szCs w:val="24"/>
          <w:lang w:val="en-US"/>
        </w:rPr>
        <w:t xml:space="preserve">to </w:t>
      </w:r>
      <w:r w:rsidR="005B5421" w:rsidRPr="005B5421">
        <w:rPr>
          <w:rFonts w:cstheme="minorHAnsi"/>
          <w:sz w:val="24"/>
          <w:szCs w:val="24"/>
          <w:lang w:val="en-US"/>
        </w:rPr>
        <w:t xml:space="preserve">June </w:t>
      </w:r>
      <w:r w:rsidRPr="005B5421">
        <w:rPr>
          <w:rFonts w:cstheme="minorHAnsi"/>
          <w:sz w:val="24"/>
          <w:szCs w:val="24"/>
          <w:lang w:val="en-US"/>
        </w:rPr>
        <w:t xml:space="preserve">of </w:t>
      </w:r>
      <w:proofErr w:type="gramStart"/>
      <w:r w:rsidR="005B5421" w:rsidRPr="005B5421">
        <w:rPr>
          <w:rFonts w:cstheme="minorHAnsi"/>
          <w:sz w:val="24"/>
          <w:szCs w:val="24"/>
          <w:lang w:val="en-US"/>
        </w:rPr>
        <w:t>202</w:t>
      </w:r>
      <w:r w:rsidR="005B5421" w:rsidRPr="005B5421">
        <w:rPr>
          <w:rFonts w:cstheme="minorHAnsi"/>
          <w:sz w:val="24"/>
          <w:szCs w:val="24"/>
          <w:lang w:val="en-US"/>
        </w:rPr>
        <w:t>2;</w:t>
      </w:r>
      <w:proofErr w:type="gramEnd"/>
    </w:p>
    <w:p w14:paraId="16A7A01C" w14:textId="038366BF" w:rsidR="001157B4" w:rsidRPr="005B5421" w:rsidRDefault="001157B4" w:rsidP="005B5421">
      <w:pPr>
        <w:pStyle w:val="PargrafodaLista"/>
        <w:ind w:left="1440"/>
        <w:jc w:val="both"/>
        <w:rPr>
          <w:rFonts w:cstheme="minorHAnsi"/>
          <w:sz w:val="24"/>
          <w:szCs w:val="24"/>
          <w:lang w:val="en-US"/>
        </w:rPr>
      </w:pPr>
      <w:r w:rsidRPr="005B5421">
        <w:rPr>
          <w:rFonts w:cstheme="minorHAnsi"/>
          <w:sz w:val="24"/>
          <w:szCs w:val="24"/>
          <w:lang w:val="en-US"/>
        </w:rPr>
        <w:t xml:space="preserve">P4 - </w:t>
      </w:r>
      <w:r w:rsidR="005B5421" w:rsidRPr="005B5421">
        <w:rPr>
          <w:rFonts w:cstheme="minorHAnsi"/>
          <w:sz w:val="24"/>
          <w:szCs w:val="24"/>
          <w:lang w:val="en-US"/>
        </w:rPr>
        <w:t xml:space="preserve">July </w:t>
      </w:r>
      <w:r w:rsidRPr="005B5421">
        <w:rPr>
          <w:rFonts w:cstheme="minorHAnsi"/>
          <w:sz w:val="24"/>
          <w:szCs w:val="24"/>
          <w:lang w:val="en-US"/>
        </w:rPr>
        <w:t xml:space="preserve">of </w:t>
      </w:r>
      <w:r w:rsidR="005B5421" w:rsidRPr="005B5421">
        <w:rPr>
          <w:rFonts w:cstheme="minorHAnsi"/>
          <w:sz w:val="24"/>
          <w:szCs w:val="24"/>
          <w:lang w:val="en-US"/>
        </w:rPr>
        <w:t>20</w:t>
      </w:r>
      <w:r w:rsidR="005B5421" w:rsidRPr="005B5421">
        <w:rPr>
          <w:rFonts w:cstheme="minorHAnsi"/>
          <w:sz w:val="24"/>
          <w:szCs w:val="24"/>
          <w:lang w:val="en-US"/>
        </w:rPr>
        <w:t>22</w:t>
      </w:r>
      <w:r w:rsidR="005B5421" w:rsidRPr="005B5421">
        <w:rPr>
          <w:rFonts w:cstheme="minorHAnsi"/>
          <w:sz w:val="24"/>
          <w:szCs w:val="24"/>
          <w:lang w:val="en-US"/>
        </w:rPr>
        <w:t xml:space="preserve"> </w:t>
      </w:r>
      <w:r w:rsidRPr="005B5421">
        <w:rPr>
          <w:rFonts w:cstheme="minorHAnsi"/>
          <w:sz w:val="24"/>
          <w:szCs w:val="24"/>
          <w:lang w:val="en-US"/>
        </w:rPr>
        <w:t xml:space="preserve">to </w:t>
      </w:r>
      <w:r w:rsidR="005B5421" w:rsidRPr="005B5421">
        <w:rPr>
          <w:rFonts w:cstheme="minorHAnsi"/>
          <w:sz w:val="24"/>
          <w:szCs w:val="24"/>
          <w:lang w:val="en-US"/>
        </w:rPr>
        <w:t xml:space="preserve">June </w:t>
      </w:r>
      <w:r w:rsidRPr="005B5421">
        <w:rPr>
          <w:rFonts w:cstheme="minorHAnsi"/>
          <w:sz w:val="24"/>
          <w:szCs w:val="24"/>
          <w:lang w:val="en-US"/>
        </w:rPr>
        <w:t xml:space="preserve">of </w:t>
      </w:r>
      <w:r w:rsidR="005B5421" w:rsidRPr="005B5421">
        <w:rPr>
          <w:rFonts w:cstheme="minorHAnsi"/>
          <w:sz w:val="24"/>
          <w:szCs w:val="24"/>
          <w:lang w:val="en-US"/>
        </w:rPr>
        <w:t>202</w:t>
      </w:r>
      <w:r w:rsidR="005B5421" w:rsidRPr="005B5421">
        <w:rPr>
          <w:rFonts w:cstheme="minorHAnsi"/>
          <w:sz w:val="24"/>
          <w:szCs w:val="24"/>
          <w:lang w:val="en-US"/>
        </w:rPr>
        <w:t>3</w:t>
      </w:r>
      <w:r w:rsidR="005B5421" w:rsidRPr="005B5421">
        <w:rPr>
          <w:rFonts w:cstheme="minorHAnsi"/>
          <w:sz w:val="24"/>
          <w:szCs w:val="24"/>
          <w:lang w:val="en-US"/>
        </w:rPr>
        <w:t>;</w:t>
      </w:r>
      <w:r w:rsidR="005B5421" w:rsidRPr="005B5421">
        <w:rPr>
          <w:rFonts w:cstheme="minorHAnsi"/>
          <w:sz w:val="24"/>
          <w:szCs w:val="24"/>
          <w:lang w:val="en-US"/>
        </w:rPr>
        <w:t xml:space="preserve"> and</w:t>
      </w:r>
    </w:p>
    <w:p w14:paraId="2DD400D6" w14:textId="7C56D31D" w:rsidR="005B5421" w:rsidRPr="005B5421" w:rsidRDefault="001157B4" w:rsidP="005B5421">
      <w:pPr>
        <w:pStyle w:val="PargrafodaLista"/>
        <w:ind w:left="1440"/>
        <w:jc w:val="both"/>
        <w:rPr>
          <w:rFonts w:cstheme="minorHAnsi"/>
          <w:sz w:val="24"/>
          <w:szCs w:val="24"/>
          <w:lang w:val="en-US"/>
        </w:rPr>
      </w:pPr>
      <w:r w:rsidRPr="005B5421">
        <w:rPr>
          <w:rFonts w:cstheme="minorHAnsi"/>
          <w:sz w:val="24"/>
          <w:szCs w:val="24"/>
          <w:lang w:val="en-US"/>
        </w:rPr>
        <w:t>P</w:t>
      </w:r>
      <w:r w:rsidR="00C21A5D" w:rsidRPr="005B5421">
        <w:rPr>
          <w:rFonts w:cstheme="minorHAnsi"/>
          <w:sz w:val="24"/>
          <w:szCs w:val="24"/>
          <w:lang w:val="en-US"/>
        </w:rPr>
        <w:t>5</w:t>
      </w:r>
      <w:r w:rsidRPr="005B5421">
        <w:rPr>
          <w:rFonts w:cstheme="minorHAnsi"/>
          <w:sz w:val="24"/>
          <w:szCs w:val="24"/>
          <w:lang w:val="en-US"/>
        </w:rPr>
        <w:t xml:space="preserve"> - </w:t>
      </w:r>
      <w:r w:rsidR="005B5421" w:rsidRPr="005B5421">
        <w:rPr>
          <w:rFonts w:cstheme="minorHAnsi"/>
          <w:sz w:val="24"/>
          <w:szCs w:val="24"/>
          <w:lang w:val="en-US"/>
        </w:rPr>
        <w:t xml:space="preserve">July </w:t>
      </w:r>
      <w:r w:rsidRPr="005B5421">
        <w:rPr>
          <w:rFonts w:cstheme="minorHAnsi"/>
          <w:sz w:val="24"/>
          <w:szCs w:val="24"/>
          <w:lang w:val="en-US"/>
        </w:rPr>
        <w:t xml:space="preserve">of </w:t>
      </w:r>
      <w:r w:rsidR="005B5421" w:rsidRPr="005B5421">
        <w:rPr>
          <w:rFonts w:cstheme="minorHAnsi"/>
          <w:sz w:val="24"/>
          <w:szCs w:val="24"/>
          <w:lang w:val="en-US"/>
        </w:rPr>
        <w:t>20</w:t>
      </w:r>
      <w:r w:rsidR="005B5421" w:rsidRPr="005B5421">
        <w:rPr>
          <w:rFonts w:cstheme="minorHAnsi"/>
          <w:sz w:val="24"/>
          <w:szCs w:val="24"/>
          <w:lang w:val="en-US"/>
        </w:rPr>
        <w:t>23</w:t>
      </w:r>
      <w:r w:rsidR="005B5421" w:rsidRPr="005B5421">
        <w:rPr>
          <w:rFonts w:cstheme="minorHAnsi"/>
          <w:sz w:val="24"/>
          <w:szCs w:val="24"/>
          <w:lang w:val="en-US"/>
        </w:rPr>
        <w:t xml:space="preserve"> </w:t>
      </w:r>
      <w:r w:rsidRPr="005B5421">
        <w:rPr>
          <w:rFonts w:cstheme="minorHAnsi"/>
          <w:sz w:val="24"/>
          <w:szCs w:val="24"/>
          <w:lang w:val="en-US"/>
        </w:rPr>
        <w:t xml:space="preserve">to </w:t>
      </w:r>
      <w:r w:rsidR="005B5421" w:rsidRPr="005B5421">
        <w:rPr>
          <w:rFonts w:cstheme="minorHAnsi"/>
          <w:sz w:val="24"/>
          <w:szCs w:val="24"/>
          <w:lang w:val="en-US"/>
        </w:rPr>
        <w:t xml:space="preserve">June </w:t>
      </w:r>
      <w:r w:rsidRPr="005B5421">
        <w:rPr>
          <w:rFonts w:cstheme="minorHAnsi"/>
          <w:sz w:val="24"/>
          <w:szCs w:val="24"/>
          <w:lang w:val="en-US"/>
        </w:rPr>
        <w:t xml:space="preserve">of </w:t>
      </w:r>
      <w:r w:rsidR="005B5421" w:rsidRPr="005B5421">
        <w:rPr>
          <w:rFonts w:cstheme="minorHAnsi"/>
          <w:sz w:val="24"/>
          <w:szCs w:val="24"/>
          <w:lang w:val="en-US"/>
        </w:rPr>
        <w:t>202</w:t>
      </w:r>
      <w:r w:rsidR="005B5421" w:rsidRPr="005B5421">
        <w:rPr>
          <w:rFonts w:cstheme="minorHAnsi"/>
          <w:sz w:val="24"/>
          <w:szCs w:val="24"/>
          <w:lang w:val="en-US"/>
        </w:rPr>
        <w:t>4.</w:t>
      </w:r>
    </w:p>
    <w:p w14:paraId="37B60A4B" w14:textId="3930E0CB" w:rsidR="001157B4" w:rsidRPr="00BB4922" w:rsidRDefault="001157B4" w:rsidP="001157B4">
      <w:pPr>
        <w:pStyle w:val="PargrafodaLista"/>
        <w:ind w:left="1440"/>
        <w:jc w:val="both"/>
        <w:rPr>
          <w:rFonts w:cstheme="minorHAnsi"/>
          <w:sz w:val="24"/>
          <w:szCs w:val="24"/>
          <w:lang w:val="en-US"/>
        </w:rPr>
      </w:pPr>
    </w:p>
    <w:p w14:paraId="5DB5BAF5" w14:textId="77777777" w:rsidR="00765DD6" w:rsidRPr="00BB492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3DEFC804" w14:textId="77777777" w:rsidR="00270743" w:rsidRPr="00BB4922" w:rsidRDefault="00270743" w:rsidP="00F851FB">
      <w:pPr>
        <w:rPr>
          <w:rFonts w:cstheme="minorHAnsi"/>
          <w:sz w:val="24"/>
          <w:szCs w:val="24"/>
          <w:lang w:val="en-US"/>
        </w:rPr>
      </w:pPr>
    </w:p>
    <w:p w14:paraId="32D90677"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03F9A8"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w:t>
      </w:r>
      <w:proofErr w:type="gramStart"/>
      <w:r w:rsidRPr="00BB4922">
        <w:rPr>
          <w:rFonts w:cstheme="minorHAnsi"/>
          <w:i/>
          <w:sz w:val="24"/>
          <w:szCs w:val="24"/>
          <w:lang w:val="en-US"/>
        </w:rPr>
        <w:t>product</w:t>
      </w:r>
      <w:proofErr w:type="gramEnd"/>
      <w:r w:rsidRPr="00BB4922">
        <w:rPr>
          <w:rFonts w:cstheme="minorHAnsi"/>
          <w:i/>
          <w:sz w:val="24"/>
          <w:szCs w:val="24"/>
          <w:lang w:val="en-US"/>
        </w:rPr>
        <w:t xml:space="preserve">, in a way to allow a fair comparison to the </w:t>
      </w:r>
      <w:proofErr w:type="gramStart"/>
      <w:r w:rsidRPr="00BB4922">
        <w:rPr>
          <w:rFonts w:cstheme="minorHAnsi"/>
          <w:i/>
          <w:sz w:val="24"/>
          <w:szCs w:val="24"/>
          <w:lang w:val="en-US"/>
        </w:rPr>
        <w:t>aforementioned product</w:t>
      </w:r>
      <w:proofErr w:type="gramEnd"/>
      <w:r w:rsidRPr="00BB4922">
        <w:rPr>
          <w:rFonts w:cstheme="minorHAnsi"/>
          <w:i/>
          <w:sz w:val="24"/>
          <w:szCs w:val="24"/>
          <w:lang w:val="en-US"/>
        </w:rPr>
        <w:t xml:space="preserve">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467894AC" w14:textId="77777777" w:rsidR="00A63308" w:rsidRDefault="00A63308" w:rsidP="00A63308">
      <w:pPr>
        <w:jc w:val="both"/>
        <w:rPr>
          <w:rFonts w:cstheme="minorHAnsi"/>
          <w:sz w:val="24"/>
          <w:szCs w:val="24"/>
          <w:lang w:val="en-US"/>
        </w:rPr>
      </w:pPr>
    </w:p>
    <w:p w14:paraId="066054DB" w14:textId="77777777" w:rsidR="00C0496B" w:rsidRDefault="00C0496B" w:rsidP="00A63308">
      <w:pPr>
        <w:jc w:val="both"/>
        <w:rPr>
          <w:rFonts w:cstheme="minorHAnsi"/>
          <w:sz w:val="24"/>
          <w:szCs w:val="24"/>
          <w:lang w:val="en-US"/>
        </w:rPr>
      </w:pPr>
    </w:p>
    <w:p w14:paraId="06A27F77" w14:textId="77777777" w:rsidR="00C0496B" w:rsidRDefault="00C0496B" w:rsidP="00A63308">
      <w:pPr>
        <w:jc w:val="both"/>
        <w:rPr>
          <w:rFonts w:cstheme="minorHAnsi"/>
          <w:sz w:val="24"/>
          <w:szCs w:val="24"/>
          <w:lang w:val="en-US"/>
        </w:rPr>
      </w:pPr>
    </w:p>
    <w:p w14:paraId="6B15D871" w14:textId="77777777" w:rsidR="00C0496B" w:rsidRDefault="00C0496B" w:rsidP="00A63308">
      <w:pPr>
        <w:jc w:val="both"/>
        <w:rPr>
          <w:rFonts w:cstheme="minorHAnsi"/>
          <w:sz w:val="24"/>
          <w:szCs w:val="24"/>
          <w:lang w:val="en-US"/>
        </w:rPr>
      </w:pPr>
    </w:p>
    <w:p w14:paraId="410991A4" w14:textId="77777777" w:rsidR="00C0496B" w:rsidRDefault="00C0496B" w:rsidP="00A63308">
      <w:pPr>
        <w:jc w:val="both"/>
        <w:rPr>
          <w:rFonts w:cstheme="minorHAnsi"/>
          <w:sz w:val="24"/>
          <w:szCs w:val="24"/>
          <w:lang w:val="en-US"/>
        </w:rPr>
      </w:pPr>
    </w:p>
    <w:p w14:paraId="529C0D43" w14:textId="77777777" w:rsidR="00C0496B" w:rsidRPr="00BB4922" w:rsidRDefault="00C0496B" w:rsidP="00A63308">
      <w:pPr>
        <w:jc w:val="both"/>
        <w:rPr>
          <w:rFonts w:cstheme="minorHAnsi"/>
          <w:sz w:val="24"/>
          <w:szCs w:val="24"/>
          <w:lang w:val="en-US"/>
        </w:rPr>
      </w:pPr>
    </w:p>
    <w:p w14:paraId="1AEC7689" w14:textId="77777777" w:rsidR="00475A6B" w:rsidRPr="00BB4922" w:rsidRDefault="00475A6B" w:rsidP="00A63308">
      <w:pPr>
        <w:ind w:left="360" w:hanging="360"/>
        <w:jc w:val="both"/>
        <w:rPr>
          <w:rFonts w:cstheme="minorHAnsi"/>
          <w:b/>
          <w:sz w:val="24"/>
          <w:szCs w:val="24"/>
          <w:lang w:val="en-US"/>
        </w:rPr>
      </w:pPr>
    </w:p>
    <w:p w14:paraId="7C8C1665" w14:textId="77777777" w:rsidR="00475A6B" w:rsidRPr="00BB4922" w:rsidRDefault="00475A6B" w:rsidP="00A63308">
      <w:pPr>
        <w:ind w:left="360" w:hanging="360"/>
        <w:jc w:val="both"/>
        <w:rPr>
          <w:rFonts w:cstheme="minorHAnsi"/>
          <w:b/>
          <w:sz w:val="24"/>
          <w:szCs w:val="24"/>
          <w:lang w:val="en-US"/>
        </w:rPr>
      </w:pPr>
    </w:p>
    <w:p w14:paraId="25441C7A" w14:textId="77777777" w:rsidR="00475A6B" w:rsidRPr="00BB4922" w:rsidRDefault="00475A6B" w:rsidP="00A63308">
      <w:pPr>
        <w:ind w:left="360" w:hanging="360"/>
        <w:jc w:val="both"/>
        <w:rPr>
          <w:rFonts w:cstheme="minorHAnsi"/>
          <w:b/>
          <w:sz w:val="24"/>
          <w:szCs w:val="24"/>
          <w:lang w:val="en-US"/>
        </w:rPr>
      </w:pP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lastRenderedPageBreak/>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 Describe, in </w:t>
      </w:r>
      <w:proofErr w:type="gramStart"/>
      <w:r w:rsidRPr="00BB4922">
        <w:rPr>
          <w:rFonts w:cstheme="minorHAnsi"/>
          <w:sz w:val="24"/>
          <w:szCs w:val="24"/>
          <w:lang w:val="en-US"/>
        </w:rPr>
        <w:t>details</w:t>
      </w:r>
      <w:proofErr w:type="gramEnd"/>
      <w:r w:rsidRPr="00BB4922">
        <w:rPr>
          <w:rFonts w:cstheme="minorHAnsi"/>
          <w:sz w:val="24"/>
          <w:szCs w:val="24"/>
          <w:lang w:val="en-US"/>
        </w:rPr>
        <w:t>,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w:t>
      </w:r>
      <w:proofErr w:type="gramStart"/>
      <w:r w:rsidRPr="00BB4922">
        <w:rPr>
          <w:rFonts w:cstheme="minorHAnsi"/>
          <w:sz w:val="24"/>
          <w:szCs w:val="24"/>
          <w:lang w:val="en-US"/>
        </w:rPr>
        <w:t>details</w:t>
      </w:r>
      <w:proofErr w:type="gramEnd"/>
      <w:r w:rsidRPr="00BB4922">
        <w:rPr>
          <w:rFonts w:cstheme="minorHAnsi"/>
          <w:sz w:val="24"/>
          <w:szCs w:val="24"/>
          <w:lang w:val="en-US"/>
        </w:rPr>
        <w:t>,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proofErr w:type="gramStart"/>
      <w:r w:rsidRPr="00BB4922">
        <w:rPr>
          <w:rFonts w:cstheme="minorHAnsi"/>
          <w:sz w:val="24"/>
          <w:szCs w:val="24"/>
          <w:lang w:val="en-US"/>
        </w:rPr>
        <w:t>are</w:t>
      </w:r>
      <w:proofErr w:type="gramEnd"/>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w:t>
      </w:r>
      <w:proofErr w:type="gramStart"/>
      <w:r w:rsidRPr="00BB4922">
        <w:rPr>
          <w:rFonts w:cstheme="minorHAnsi"/>
          <w:sz w:val="24"/>
          <w:szCs w:val="24"/>
          <w:lang w:val="en-US"/>
        </w:rPr>
        <w:t>scrap</w:t>
      </w:r>
      <w:proofErr w:type="gramEnd"/>
      <w:r w:rsidRPr="00BB4922">
        <w:rPr>
          <w:rFonts w:cstheme="minorHAnsi"/>
          <w:sz w:val="24"/>
          <w:szCs w:val="24"/>
          <w:lang w:val="en-US"/>
        </w:rPr>
        <w:t xml:space="preserve">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w:t>
      </w:r>
      <w:proofErr w:type="gramStart"/>
      <w:r w:rsidRPr="00BB4922">
        <w:rPr>
          <w:rFonts w:cstheme="minorHAnsi"/>
          <w:sz w:val="24"/>
          <w:szCs w:val="24"/>
          <w:lang w:val="en-US"/>
        </w:rPr>
        <w:t>discriminating</w:t>
      </w:r>
      <w:proofErr w:type="gramEnd"/>
      <w:r w:rsidRPr="00BB4922">
        <w:rPr>
          <w:rFonts w:cstheme="minorHAnsi"/>
          <w:sz w:val="24"/>
          <w:szCs w:val="24"/>
          <w:lang w:val="en-US"/>
        </w:rPr>
        <w:t xml:space="preserve">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w:t>
      </w:r>
      <w:proofErr w:type="gramStart"/>
      <w:r w:rsidRPr="00BB4922">
        <w:rPr>
          <w:rFonts w:cstheme="minorHAnsi"/>
          <w:color w:val="000000"/>
          <w:sz w:val="24"/>
          <w:szCs w:val="24"/>
          <w:lang w:val="en"/>
        </w:rPr>
        <w:t xml:space="preserve">stops, </w:t>
      </w:r>
      <w:r w:rsidRPr="00BB4922">
        <w:rPr>
          <w:rFonts w:cstheme="minorHAnsi"/>
          <w:sz w:val="24"/>
          <w:szCs w:val="24"/>
          <w:lang w:val="en"/>
        </w:rPr>
        <w:t> </w:t>
      </w:r>
      <w:r w:rsidRPr="00BB4922">
        <w:rPr>
          <w:rFonts w:cstheme="minorHAnsi"/>
          <w:i/>
          <w:iCs/>
          <w:color w:val="000000"/>
          <w:sz w:val="24"/>
          <w:szCs w:val="24"/>
          <w:lang w:val="en"/>
        </w:rPr>
        <w:t>setups</w:t>
      </w:r>
      <w:proofErr w:type="gramEnd"/>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lastRenderedPageBreak/>
        <w:t>Effective Capacity</w:t>
      </w:r>
      <w:r w:rsidRPr="00BB4922">
        <w:rPr>
          <w:rFonts w:cstheme="minorHAnsi"/>
          <w:color w:val="000000"/>
          <w:sz w:val="24"/>
          <w:szCs w:val="24"/>
          <w:lang w:val="en"/>
        </w:rPr>
        <w:t xml:space="preserve">: refers to the maximum production capacity of the company </w:t>
      </w:r>
      <w:proofErr w:type="gramStart"/>
      <w:r w:rsidRPr="00BB4922">
        <w:rPr>
          <w:rFonts w:cstheme="minorHAnsi"/>
          <w:color w:val="000000"/>
          <w:sz w:val="24"/>
          <w:szCs w:val="24"/>
          <w:lang w:val="en"/>
        </w:rPr>
        <w:t>in</w:t>
      </w:r>
      <w:proofErr w:type="gramEnd"/>
      <w:r w:rsidRPr="00BB4922">
        <w:rPr>
          <w:rFonts w:cstheme="minorHAnsi"/>
          <w:color w:val="000000"/>
          <w:sz w:val="24"/>
          <w:szCs w:val="24"/>
          <w:lang w:val="en"/>
        </w:rPr>
        <w:t xml:space="preserve">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number of normal shifts and hours of plant </w:t>
      </w:r>
      <w:proofErr w:type="gramStart"/>
      <w:r w:rsidRPr="00BB4922">
        <w:rPr>
          <w:rFonts w:eastAsia="Times New Roman" w:cstheme="minorHAnsi"/>
          <w:color w:val="000000"/>
          <w:sz w:val="24"/>
          <w:szCs w:val="24"/>
          <w:lang w:val="en"/>
        </w:rPr>
        <w:t>operation;</w:t>
      </w:r>
      <w:proofErr w:type="gramEnd"/>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machinery and equipment in </w:t>
      </w:r>
      <w:proofErr w:type="gramStart"/>
      <w:r w:rsidRPr="00BB4922">
        <w:rPr>
          <w:rFonts w:eastAsia="Times New Roman" w:cstheme="minorHAnsi"/>
          <w:color w:val="000000"/>
          <w:sz w:val="24"/>
          <w:szCs w:val="24"/>
          <w:lang w:val="en"/>
        </w:rPr>
        <w:t>operation;</w:t>
      </w:r>
      <w:proofErr w:type="gramEnd"/>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of products), periodic preventive maintenance, repair, cleaning, shift changes, rest and meals intervals, quality sampling, </w:t>
      </w:r>
      <w:proofErr w:type="gramStart"/>
      <w:r w:rsidRPr="00BB4922">
        <w:rPr>
          <w:rFonts w:eastAsia="Times New Roman" w:cstheme="minorHAnsi"/>
          <w:color w:val="000000"/>
          <w:sz w:val="24"/>
          <w:szCs w:val="24"/>
          <w:lang w:val="en"/>
        </w:rPr>
        <w:t>etc.;</w:t>
      </w:r>
      <w:proofErr w:type="gramEnd"/>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w:t>
      </w:r>
      <w:proofErr w:type="gramStart"/>
      <w:r w:rsidRPr="00BB4922">
        <w:rPr>
          <w:rFonts w:cstheme="minorHAnsi"/>
          <w:color w:val="000000"/>
          <w:sz w:val="24"/>
          <w:szCs w:val="24"/>
          <w:lang w:val="en"/>
        </w:rPr>
        <w:t>production</w:t>
      </w:r>
      <w:proofErr w:type="gramEnd"/>
      <w:r w:rsidRPr="00BB4922">
        <w:rPr>
          <w:rFonts w:cstheme="minorHAnsi"/>
          <w:color w:val="000000"/>
          <w:sz w:val="24"/>
          <w:szCs w:val="24"/>
          <w:lang w:val="en"/>
        </w:rPr>
        <w:t xml:space="preserve">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 xml:space="preserve">In situations where production factors were acquisition provided to the company by related parties, provide evidence that such transactions were carried out at market prices, </w:t>
      </w:r>
      <w:r w:rsidR="00A35AE0" w:rsidRPr="00A35AE0">
        <w:rPr>
          <w:rFonts w:cstheme="minorHAnsi"/>
          <w:sz w:val="24"/>
          <w:szCs w:val="24"/>
          <w:lang w:val="en-US"/>
        </w:rPr>
        <w:lastRenderedPageBreak/>
        <w:t>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w:t>
      </w:r>
      <w:proofErr w:type="gramStart"/>
      <w:r w:rsidRPr="00BB4922">
        <w:rPr>
          <w:rFonts w:cstheme="minorHAnsi"/>
          <w:sz w:val="24"/>
          <w:szCs w:val="24"/>
          <w:lang w:val="en-US"/>
        </w:rPr>
        <w:t>List</w:t>
      </w:r>
      <w:proofErr w:type="gramEnd"/>
      <w:r w:rsidRPr="00BB4922">
        <w:rPr>
          <w:rFonts w:cstheme="minorHAnsi"/>
          <w:sz w:val="24"/>
          <w:szCs w:val="24"/>
          <w:lang w:val="en-US"/>
        </w:rPr>
        <w:t xml:space="preserve">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5DCC9D"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B3FC0B"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w:t>
      </w:r>
      <w:proofErr w:type="gramStart"/>
      <w:r w:rsidRPr="00BB4922">
        <w:rPr>
          <w:rFonts w:cstheme="minorHAnsi"/>
          <w:i/>
          <w:sz w:val="24"/>
          <w:szCs w:val="24"/>
          <w:lang w:val="en-US"/>
        </w:rPr>
        <w:t>allowing for</w:t>
      </w:r>
      <w:proofErr w:type="gramEnd"/>
      <w:r w:rsidRPr="00BB4922">
        <w:rPr>
          <w:rFonts w:cstheme="minorHAnsi"/>
          <w:i/>
          <w:sz w:val="24"/>
          <w:szCs w:val="24"/>
          <w:lang w:val="en-US"/>
        </w:rPr>
        <w:t xml:space="preserve">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w:t>
      </w:r>
      <w:proofErr w:type="spellStart"/>
      <w:r w:rsidRPr="00BB4922">
        <w:rPr>
          <w:rFonts w:cstheme="minorHAnsi"/>
          <w:sz w:val="24"/>
          <w:szCs w:val="24"/>
          <w:lang w:val="en-US"/>
        </w:rPr>
        <w:t>i</w:t>
      </w:r>
      <w:proofErr w:type="spellEnd"/>
      <w:r w:rsidRPr="00BB4922">
        <w:rPr>
          <w:rFonts w:cstheme="minorHAnsi"/>
          <w:sz w:val="24"/>
          <w:szCs w:val="24"/>
          <w:lang w:val="en-US"/>
        </w:rPr>
        <w:t xml:space="preserve">) Sales in the domestic </w:t>
      </w:r>
      <w:proofErr w:type="gramStart"/>
      <w:r w:rsidRPr="00BB4922">
        <w:rPr>
          <w:rFonts w:cstheme="minorHAnsi"/>
          <w:sz w:val="24"/>
          <w:szCs w:val="24"/>
          <w:lang w:val="en-US"/>
        </w:rPr>
        <w:t>market;</w:t>
      </w:r>
      <w:proofErr w:type="gramEnd"/>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w:t>
      </w:r>
      <w:proofErr w:type="spellStart"/>
      <w:r w:rsidRPr="00BB4922">
        <w:rPr>
          <w:rFonts w:cstheme="minorHAnsi"/>
          <w:sz w:val="24"/>
          <w:szCs w:val="24"/>
          <w:lang w:val="en-US"/>
        </w:rPr>
        <w:t>i</w:t>
      </w:r>
      <w:proofErr w:type="spellEnd"/>
      <w:r w:rsidRPr="00BB4922">
        <w:rPr>
          <w:rFonts w:cstheme="minorHAnsi"/>
          <w:sz w:val="24"/>
          <w:szCs w:val="24"/>
          <w:lang w:val="en-US"/>
        </w:rPr>
        <w:t>),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w:t>
      </w:r>
      <w:proofErr w:type="spellStart"/>
      <w:r w:rsidRPr="00BB4922">
        <w:rPr>
          <w:rFonts w:cstheme="minorHAnsi"/>
          <w:sz w:val="24"/>
          <w:szCs w:val="24"/>
          <w:lang w:val="en-US"/>
        </w:rPr>
        <w:t>i</w:t>
      </w:r>
      <w:proofErr w:type="spellEnd"/>
      <w:r w:rsidRPr="00BB4922">
        <w:rPr>
          <w:rFonts w:cstheme="minorHAnsi"/>
          <w:sz w:val="24"/>
          <w:szCs w:val="24"/>
          <w:lang w:val="en-US"/>
        </w:rPr>
        <w:t>),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8.1.2 Describe, in </w:t>
      </w:r>
      <w:proofErr w:type="gramStart"/>
      <w:r w:rsidRPr="00BB4922">
        <w:rPr>
          <w:rFonts w:cstheme="minorHAnsi"/>
          <w:sz w:val="24"/>
          <w:szCs w:val="24"/>
          <w:lang w:val="en-US"/>
        </w:rPr>
        <w:t>details</w:t>
      </w:r>
      <w:proofErr w:type="gramEnd"/>
      <w:r w:rsidRPr="00BB4922">
        <w:rPr>
          <w:rFonts w:cstheme="minorHAnsi"/>
          <w:sz w:val="24"/>
          <w:szCs w:val="24"/>
          <w:lang w:val="en-US"/>
        </w:rPr>
        <w:t>, your terms of payment used in (</w:t>
      </w:r>
      <w:proofErr w:type="spellStart"/>
      <w:r w:rsidRPr="00BB4922">
        <w:rPr>
          <w:rFonts w:cstheme="minorHAnsi"/>
          <w:sz w:val="24"/>
          <w:szCs w:val="24"/>
          <w:lang w:val="en-US"/>
        </w:rPr>
        <w:t>i</w:t>
      </w:r>
      <w:proofErr w:type="spellEnd"/>
      <w:r w:rsidRPr="00BB4922">
        <w:rPr>
          <w:rFonts w:cstheme="minorHAnsi"/>
          <w:sz w:val="24"/>
          <w:szCs w:val="24"/>
          <w:lang w:val="en-US"/>
        </w:rPr>
        <w:t>),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8.1.4 Report whether there are any restrictions to direct sales and to sales performed by intermediaries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8.1.5 In </w:t>
      </w:r>
      <w:proofErr w:type="gramStart"/>
      <w:r w:rsidRPr="00BB4922">
        <w:rPr>
          <w:rFonts w:cstheme="minorHAnsi"/>
          <w:sz w:val="24"/>
          <w:szCs w:val="24"/>
          <w:lang w:val="en-US"/>
        </w:rPr>
        <w:t>case</w:t>
      </w:r>
      <w:proofErr w:type="gramEnd"/>
      <w:r w:rsidRPr="00BB4922">
        <w:rPr>
          <w:rFonts w:cstheme="minorHAnsi"/>
          <w:sz w:val="24"/>
          <w:szCs w:val="24"/>
          <w:lang w:val="en-US"/>
        </w:rPr>
        <w:t xml:space="preserv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 xml:space="preserve">(e.g., spot, contract, etc.). In </w:t>
      </w:r>
      <w:proofErr w:type="gramStart"/>
      <w:r w:rsidRPr="00BB4922">
        <w:rPr>
          <w:rFonts w:cstheme="minorHAnsi"/>
          <w:sz w:val="24"/>
          <w:szCs w:val="24"/>
          <w:lang w:val="en-US"/>
        </w:rPr>
        <w:t>case</w:t>
      </w:r>
      <w:proofErr w:type="gramEnd"/>
      <w:r w:rsidRPr="00BB4922">
        <w:rPr>
          <w:rFonts w:cstheme="minorHAnsi"/>
          <w:sz w:val="24"/>
          <w:szCs w:val="24"/>
          <w:lang w:val="en-US"/>
        </w:rPr>
        <w:t xml:space="preserv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proofErr w:type="gramStart"/>
      <w:r w:rsidR="00AE03B5" w:rsidRPr="00BB4922">
        <w:rPr>
          <w:rFonts w:cstheme="minorHAnsi"/>
          <w:sz w:val="24"/>
          <w:szCs w:val="24"/>
          <w:lang w:val="en-US"/>
        </w:rPr>
        <w:t xml:space="preserve">has </w:t>
      </w:r>
      <w:r w:rsidRPr="00BB4922">
        <w:rPr>
          <w:rFonts w:cstheme="minorHAnsi"/>
          <w:sz w:val="24"/>
          <w:szCs w:val="24"/>
          <w:lang w:val="en-US"/>
        </w:rPr>
        <w:t>performed</w:t>
      </w:r>
      <w:proofErr w:type="gramEnd"/>
      <w:r w:rsidRPr="00BB4922">
        <w:rPr>
          <w:rFonts w:cstheme="minorHAnsi"/>
          <w:sz w:val="24"/>
          <w:szCs w:val="24"/>
          <w:lang w:val="en-US"/>
        </w:rPr>
        <w:t xml:space="preserve"> sales of the </w:t>
      </w:r>
      <w:proofErr w:type="gramStart"/>
      <w:r w:rsidRPr="00BB4922">
        <w:rPr>
          <w:rFonts w:cstheme="minorHAnsi"/>
          <w:sz w:val="24"/>
          <w:szCs w:val="24"/>
          <w:lang w:val="en-US"/>
        </w:rPr>
        <w:t>like product</w:t>
      </w:r>
      <w:proofErr w:type="gramEnd"/>
      <w:r w:rsidRPr="00BB4922">
        <w:rPr>
          <w:rFonts w:cstheme="minorHAnsi"/>
          <w:sz w:val="24"/>
          <w:szCs w:val="24"/>
          <w:lang w:val="en-US"/>
        </w:rPr>
        <w:t xml:space="preserve"> from other </w:t>
      </w:r>
      <w:r w:rsidR="00AE03B5" w:rsidRPr="00BB4922">
        <w:rPr>
          <w:rFonts w:cstheme="minorHAnsi"/>
          <w:sz w:val="24"/>
          <w:szCs w:val="24"/>
          <w:lang w:val="en-US"/>
        </w:rPr>
        <w:t>brands</w:t>
      </w:r>
      <w:r w:rsidRPr="00BB4922">
        <w:rPr>
          <w:rFonts w:cstheme="minorHAnsi"/>
          <w:sz w:val="24"/>
          <w:szCs w:val="24"/>
          <w:lang w:val="en-US"/>
        </w:rPr>
        <w:t xml:space="preserve"> that </w:t>
      </w:r>
      <w:proofErr w:type="gramStart"/>
      <w:r w:rsidRPr="00BB4922">
        <w:rPr>
          <w:rFonts w:cstheme="minorHAnsi"/>
          <w:sz w:val="24"/>
          <w:szCs w:val="24"/>
          <w:lang w:val="en-US"/>
        </w:rPr>
        <w:t>not</w:t>
      </w:r>
      <w:proofErr w:type="gramEnd"/>
      <w:r w:rsidRPr="00BB4922">
        <w:rPr>
          <w:rFonts w:cstheme="minorHAnsi"/>
          <w:sz w:val="24"/>
          <w:szCs w:val="24"/>
          <w:lang w:val="en-US"/>
        </w:rPr>
        <w:t xml:space="preserve">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proofErr w:type="gramStart"/>
      <w:r w:rsidRPr="00BB4922">
        <w:rPr>
          <w:rFonts w:cstheme="minorHAnsi"/>
          <w:sz w:val="24"/>
          <w:szCs w:val="24"/>
          <w:lang w:val="en-US"/>
        </w:rPr>
        <w:t>performed</w:t>
      </w:r>
      <w:proofErr w:type="gramEnd"/>
      <w:r w:rsidRPr="00BB4922">
        <w:rPr>
          <w:rFonts w:cstheme="minorHAnsi"/>
          <w:sz w:val="24"/>
          <w:szCs w:val="24"/>
          <w:lang w:val="en-US"/>
        </w:rPr>
        <w:t xml:space="preserve"> sales of other products also manufactured by your company, according to the information reported under item 6.1.9, or </w:t>
      </w:r>
      <w:proofErr w:type="gramStart"/>
      <w:r w:rsidRPr="00BB4922">
        <w:rPr>
          <w:rFonts w:cstheme="minorHAnsi"/>
          <w:sz w:val="24"/>
          <w:szCs w:val="24"/>
          <w:lang w:val="en-US"/>
        </w:rPr>
        <w:t>resales</w:t>
      </w:r>
      <w:proofErr w:type="gramEnd"/>
      <w:r w:rsidRPr="00BB4922">
        <w:rPr>
          <w:rFonts w:cstheme="minorHAnsi"/>
          <w:sz w:val="24"/>
          <w:szCs w:val="24"/>
          <w:lang w:val="en-US"/>
        </w:rPr>
        <w:t xml:space="preserve">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w:t>
      </w:r>
      <w:proofErr w:type="spellStart"/>
      <w:r w:rsidRPr="00BB4922">
        <w:rPr>
          <w:rFonts w:cstheme="minorHAnsi"/>
          <w:sz w:val="24"/>
          <w:szCs w:val="24"/>
          <w:lang w:val="en-US"/>
        </w:rPr>
        <w:t>i</w:t>
      </w:r>
      <w:proofErr w:type="spellEnd"/>
      <w:r w:rsidRPr="00BB4922">
        <w:rPr>
          <w:rFonts w:cstheme="minorHAnsi"/>
          <w:sz w:val="24"/>
          <w:szCs w:val="24"/>
          <w:lang w:val="en-US"/>
        </w:rPr>
        <w:t>),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w:t>
      </w:r>
      <w:proofErr w:type="gramStart"/>
      <w:r w:rsidRPr="00BB4922">
        <w:rPr>
          <w:rFonts w:cstheme="minorHAnsi"/>
          <w:sz w:val="24"/>
          <w:szCs w:val="24"/>
          <w:lang w:val="en-US"/>
        </w:rPr>
        <w:t>sale</w:t>
      </w:r>
      <w:proofErr w:type="gramEnd"/>
      <w:r w:rsidRPr="00BB4922">
        <w:rPr>
          <w:rFonts w:cstheme="minorHAnsi"/>
          <w:sz w:val="24"/>
          <w:szCs w:val="24"/>
          <w:lang w:val="en-US"/>
        </w:rPr>
        <w:t xml:space="preserv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w:t>
      </w:r>
      <w:proofErr w:type="gramStart"/>
      <w:r w:rsidRPr="00BB4922">
        <w:rPr>
          <w:rFonts w:cstheme="minorHAnsi"/>
          <w:sz w:val="24"/>
          <w:szCs w:val="24"/>
          <w:lang w:val="en-US"/>
        </w:rPr>
        <w:t>are</w:t>
      </w:r>
      <w:proofErr w:type="gramEnd"/>
      <w:r w:rsidRPr="00BB4922">
        <w:rPr>
          <w:rFonts w:cstheme="minorHAnsi"/>
          <w:sz w:val="24"/>
          <w:szCs w:val="24"/>
          <w:lang w:val="en-US"/>
        </w:rPr>
        <w:t xml:space="preserv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 xml:space="preserve">justifies the non-use of </w:t>
      </w:r>
      <w:proofErr w:type="gramStart"/>
      <w:r w:rsidR="00C149E7" w:rsidRPr="00BB4922">
        <w:rPr>
          <w:rFonts w:cstheme="minorHAnsi"/>
          <w:sz w:val="24"/>
          <w:szCs w:val="24"/>
          <w:lang w:val="en-US"/>
        </w:rPr>
        <w:t>these</w:t>
      </w:r>
      <w:proofErr w:type="gramEnd"/>
      <w:r w:rsidR="00C149E7" w:rsidRPr="00BB4922">
        <w:rPr>
          <w:rFonts w:cstheme="minorHAnsi"/>
          <w:sz w:val="24"/>
          <w:szCs w:val="24"/>
          <w:lang w:val="en-US"/>
        </w:rPr>
        <w:t xml:space="preserve"> data and provides data </w:t>
      </w:r>
      <w:proofErr w:type="gramStart"/>
      <w:r w:rsidR="00C149E7" w:rsidRPr="00BB4922">
        <w:rPr>
          <w:rFonts w:cstheme="minorHAnsi"/>
          <w:sz w:val="24"/>
          <w:szCs w:val="24"/>
          <w:lang w:val="en-US"/>
        </w:rPr>
        <w:t>of</w:t>
      </w:r>
      <w:proofErr w:type="gramEnd"/>
      <w:r w:rsidR="00C149E7" w:rsidRPr="00BB4922">
        <w:rPr>
          <w:rFonts w:cstheme="minorHAnsi"/>
          <w:sz w:val="24"/>
          <w:szCs w:val="24"/>
          <w:lang w:val="en-US"/>
        </w:rPr>
        <w:t xml:space="preserve">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w:t>
      </w:r>
      <w:proofErr w:type="gramStart"/>
      <w:r w:rsidR="004A796C" w:rsidRPr="00BB4922">
        <w:rPr>
          <w:rFonts w:cstheme="minorHAnsi"/>
          <w:sz w:val="24"/>
          <w:szCs w:val="24"/>
          <w:lang w:val="en-US"/>
        </w:rPr>
        <w:t>exporting</w:t>
      </w:r>
      <w:proofErr w:type="gramEnd"/>
      <w:r w:rsidR="004A796C" w:rsidRPr="00BB4922">
        <w:rPr>
          <w:rFonts w:cstheme="minorHAnsi"/>
          <w:sz w:val="24"/>
          <w:szCs w:val="24"/>
          <w:lang w:val="en-US"/>
        </w:rPr>
        <w:t xml:space="preserve"> markets, indicate your choice and justify it in </w:t>
      </w:r>
      <w:proofErr w:type="gramStart"/>
      <w:r w:rsidR="004A796C" w:rsidRPr="00BB4922">
        <w:rPr>
          <w:rFonts w:cstheme="minorHAnsi"/>
          <w:sz w:val="24"/>
          <w:szCs w:val="24"/>
          <w:lang w:val="en-US"/>
        </w:rPr>
        <w:t>details</w:t>
      </w:r>
      <w:proofErr w:type="gramEnd"/>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C27DEF"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C27DEF"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15036C"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F66CD"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5D2F0132"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AA5A25">
        <w:rPr>
          <w:rFonts w:cstheme="minorHAnsi"/>
          <w:i/>
          <w:lang w:val="en-US"/>
        </w:rPr>
        <w:t xml:space="preserve">the like </w:t>
      </w:r>
      <w:r w:rsidRPr="00AA5A25">
        <w:rPr>
          <w:rFonts w:cstheme="minorHAnsi"/>
          <w:i/>
          <w:lang w:val="en-US"/>
        </w:rPr>
        <w:t xml:space="preserve">product. It is requested, thereby, that your company provides information </w:t>
      </w:r>
      <w:r w:rsidR="0028184E" w:rsidRPr="00AA5A25">
        <w:rPr>
          <w:rFonts w:cstheme="minorHAnsi"/>
          <w:i/>
          <w:lang w:val="en-US"/>
        </w:rPr>
        <w:t xml:space="preserve">about sales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 xml:space="preserve">in the domestic market, exports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to t</w:t>
      </w:r>
      <w:r w:rsidRPr="00AA5A25">
        <w:rPr>
          <w:rFonts w:cstheme="minorHAnsi"/>
          <w:i/>
          <w:lang w:val="en-US"/>
        </w:rPr>
        <w:t xml:space="preserve">hird-country </w:t>
      </w:r>
      <w:r w:rsidR="0028184E" w:rsidRPr="00AA5A25">
        <w:rPr>
          <w:rFonts w:cstheme="minorHAnsi"/>
          <w:i/>
          <w:lang w:val="en-US"/>
        </w:rPr>
        <w:t xml:space="preserve">markets </w:t>
      </w:r>
      <w:r w:rsidRPr="00AA5A25">
        <w:rPr>
          <w:rFonts w:cstheme="minorHAnsi"/>
          <w:i/>
          <w:lang w:val="en-US"/>
        </w:rPr>
        <w:t xml:space="preserve">and costs incurred by your company in product manufacturing, </w:t>
      </w:r>
      <w:r w:rsidR="00AA5A25" w:rsidRPr="00AA5A25">
        <w:rPr>
          <w:rFonts w:cstheme="minorHAnsi"/>
          <w:i/>
          <w:iCs/>
          <w:color w:val="000000"/>
          <w:lang w:val="en-US"/>
        </w:rPr>
        <w:t>distributing and selling of the like product manufactured by your company</w:t>
      </w:r>
      <w:r w:rsidRPr="00AA5A25">
        <w:rPr>
          <w:rFonts w:cstheme="minorHAnsi"/>
          <w:i/>
          <w:lang w:val="en-US"/>
        </w:rPr>
        <w:t>.</w:t>
      </w:r>
      <w:r w:rsidR="0041394A" w:rsidRPr="00AA5A25">
        <w:rPr>
          <w:rFonts w:cstheme="minorHAnsi"/>
          <w:lang w:val="en-US"/>
        </w:rPr>
        <w:t xml:space="preserve"> </w:t>
      </w:r>
      <w:r w:rsidR="0041394A" w:rsidRPr="00AA5A25">
        <w:rPr>
          <w:rFonts w:cstheme="minorHAnsi"/>
          <w:i/>
          <w:lang w:val="en-US"/>
        </w:rPr>
        <w:t>It is important that all available data be reported by the company.</w:t>
      </w:r>
      <w:r w:rsidRPr="00AA5A25">
        <w:rPr>
          <w:rFonts w:cstheme="minorHAnsi"/>
          <w:i/>
          <w:lang w:val="en-US"/>
        </w:rPr>
        <w:t xml:space="preserve"> </w:t>
      </w:r>
      <w:r w:rsidRPr="00AA5A25">
        <w:rPr>
          <w:rFonts w:cstheme="minorHAnsi"/>
          <w:bCs/>
          <w:i/>
          <w:lang w:val="en-US"/>
        </w:rPr>
        <w:t xml:space="preserve">It is recalled that the decisions will be based on the best information available if the data reported </w:t>
      </w:r>
      <w:proofErr w:type="gramStart"/>
      <w:r w:rsidRPr="00AA5A25">
        <w:rPr>
          <w:rFonts w:cstheme="minorHAnsi"/>
          <w:bCs/>
          <w:i/>
          <w:lang w:val="en-US"/>
        </w:rPr>
        <w:t>are</w:t>
      </w:r>
      <w:proofErr w:type="gramEnd"/>
      <w:r w:rsidRPr="00AA5A25">
        <w:rPr>
          <w:rFonts w:cstheme="minorHAnsi"/>
          <w:bCs/>
          <w:i/>
          <w:lang w:val="en-US"/>
        </w:rPr>
        <w:t xml:space="preserve"> considered inappropriate to the normal value calculation. </w:t>
      </w:r>
      <w:r w:rsidR="003C5720" w:rsidRPr="00AA5A25">
        <w:rPr>
          <w:rFonts w:cstheme="minorHAnsi"/>
          <w:bCs/>
          <w:i/>
          <w:lang w:val="en-US"/>
        </w:rPr>
        <w:t>The aggregation of r</w:t>
      </w:r>
      <w:r w:rsidRPr="00AA5A25">
        <w:rPr>
          <w:rFonts w:cstheme="minorHAnsi"/>
          <w:bCs/>
          <w:i/>
          <w:lang w:val="en-US"/>
        </w:rPr>
        <w:t xml:space="preserve">eported information must be reconciled with your accounting system and with the information reported in Appendix </w:t>
      </w:r>
      <w:r w:rsidR="008F1010" w:rsidRPr="00AA5A25">
        <w:rPr>
          <w:rFonts w:cstheme="minorHAnsi"/>
          <w:bCs/>
          <w:i/>
          <w:lang w:val="en-US"/>
        </w:rPr>
        <w:t>VIII</w:t>
      </w:r>
      <w:r w:rsidRPr="00AA5A25">
        <w:rPr>
          <w:rFonts w:cstheme="minorHAnsi"/>
          <w:bCs/>
          <w:i/>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A80F8"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FIELD NUMBER 1.0</w:t>
      </w:r>
      <w:proofErr w:type="gramStart"/>
      <w:r w:rsidRPr="00BB4922">
        <w:rPr>
          <w:rFonts w:asciiTheme="minorHAnsi" w:hAnsiTheme="minorHAnsi" w:cstheme="minorHAnsi"/>
          <w:b/>
          <w:bCs/>
          <w:lang w:val="en-US"/>
        </w:rPr>
        <w:t xml:space="preserve">: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Product</w:t>
      </w:r>
      <w:proofErr w:type="gramEnd"/>
      <w:r w:rsidRPr="00BB4922">
        <w:rPr>
          <w:rFonts w:asciiTheme="minorHAnsi" w:hAnsiTheme="minorHAnsi" w:cstheme="minorHAnsi"/>
          <w:b/>
          <w:bCs/>
          <w:lang w:val="en-US"/>
        </w:rPr>
        <w:t xml:space="preserve">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2.0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00C676BE" w:rsidRPr="00BB4922">
        <w:rPr>
          <w:rFonts w:cstheme="minorHAnsi"/>
          <w:b/>
          <w:bCs/>
          <w:sz w:val="24"/>
          <w:szCs w:val="24"/>
          <w:lang w:val="en-US"/>
        </w:rPr>
        <w:t>Product</w:t>
      </w:r>
      <w:proofErr w:type="gramEnd"/>
      <w:r w:rsidR="00C676BE" w:rsidRPr="00BB4922">
        <w:rPr>
          <w:rFonts w:cstheme="minorHAnsi"/>
          <w:b/>
          <w:bCs/>
          <w:sz w:val="24"/>
          <w:szCs w:val="24"/>
          <w:lang w:val="en-US"/>
        </w:rPr>
        <w:t xml:space="preserve">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DCODIP</w:t>
      </w:r>
      <w:proofErr w:type="gramEnd"/>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proofErr w:type="gramStart"/>
      <w:r w:rsidR="00C676BE" w:rsidRPr="00BB4922">
        <w:rPr>
          <w:rFonts w:cstheme="minorHAnsi"/>
          <w:sz w:val="24"/>
          <w:szCs w:val="24"/>
          <w:lang w:val="en-US"/>
        </w:rPr>
        <w:t>to</w:t>
      </w:r>
      <w:proofErr w:type="gramEnd"/>
      <w:r w:rsidRPr="00BB4922">
        <w:rPr>
          <w:rFonts w:cstheme="minorHAnsi"/>
          <w:sz w:val="24"/>
          <w:szCs w:val="24"/>
          <w:lang w:val="en-US"/>
        </w:rPr>
        <w:t xml:space="preserve"> the characteristics reported </w:t>
      </w:r>
      <w:proofErr w:type="gramStart"/>
      <w:r w:rsidRPr="00BB4922">
        <w:rPr>
          <w:rFonts w:cstheme="minorHAnsi"/>
          <w:sz w:val="24"/>
          <w:szCs w:val="24"/>
          <w:lang w:val="en-US"/>
        </w:rPr>
        <w:t xml:space="preserve">under </w:t>
      </w:r>
      <w:r w:rsidR="00C532A0" w:rsidRPr="00BB4922">
        <w:rPr>
          <w:rFonts w:cstheme="minorHAnsi"/>
          <w:sz w:val="24"/>
          <w:szCs w:val="24"/>
          <w:lang w:val="en-US"/>
        </w:rPr>
        <w:t>item</w:t>
      </w:r>
      <w:proofErr w:type="gramEnd"/>
      <w:r w:rsidR="00C532A0" w:rsidRPr="00BB4922">
        <w:rPr>
          <w:rFonts w:cstheme="minorHAnsi"/>
          <w:sz w:val="24"/>
          <w:szCs w:val="24"/>
          <w:lang w:val="en-US"/>
        </w:rPr>
        <w:t xml:space="preserve"> </w:t>
      </w:r>
      <w:proofErr w:type="gramStart"/>
      <w:r w:rsidR="00C532A0" w:rsidRPr="00BB4922">
        <w:rPr>
          <w:rFonts w:cstheme="minorHAnsi"/>
          <w:sz w:val="24"/>
          <w:szCs w:val="24"/>
          <w:lang w:val="en-US"/>
        </w:rPr>
        <w:t xml:space="preserve">5 </w:t>
      </w:r>
      <w:r w:rsidR="00C676BE" w:rsidRPr="00BB4922">
        <w:rPr>
          <w:rFonts w:cstheme="minorHAnsi"/>
          <w:sz w:val="24"/>
          <w:szCs w:val="24"/>
          <w:lang w:val="en-US"/>
        </w:rPr>
        <w:t>section</w:t>
      </w:r>
      <w:proofErr w:type="gramEnd"/>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3.0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Invoice</w:t>
      </w:r>
      <w:proofErr w:type="gramEnd"/>
      <w:r w:rsidRPr="00BB4922">
        <w:rPr>
          <w:rFonts w:cstheme="minorHAnsi"/>
          <w:b/>
          <w:bCs/>
          <w:sz w:val="24"/>
          <w:szCs w:val="24"/>
          <w:lang w:val="en-US"/>
        </w:rPr>
        <w:t xml:space="preserv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DFAT</w:t>
      </w:r>
      <w:proofErr w:type="gramEnd"/>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describe</w:t>
      </w:r>
      <w:proofErr w:type="gramEnd"/>
      <w:r w:rsidRPr="00BB4922">
        <w:rPr>
          <w:rFonts w:cstheme="minorHAnsi"/>
          <w:sz w:val="24"/>
          <w:szCs w:val="24"/>
          <w:lang w:val="en-US"/>
        </w:rPr>
        <w:t xml:space="preserve"> the invoice numbering system that originated a sale </w:t>
      </w:r>
      <w:proofErr w:type="gramStart"/>
      <w:r w:rsidRPr="00BB4922">
        <w:rPr>
          <w:rFonts w:cstheme="minorHAnsi"/>
          <w:sz w:val="24"/>
          <w:szCs w:val="24"/>
          <w:lang w:val="en-US"/>
        </w:rPr>
        <w:t>reported</w:t>
      </w:r>
      <w:proofErr w:type="gramEnd"/>
      <w:r w:rsidRPr="00BB4922">
        <w:rPr>
          <w:rFonts w:cstheme="minorHAnsi"/>
          <w:sz w:val="24"/>
          <w:szCs w:val="24"/>
          <w:lang w:val="en-US"/>
        </w:rPr>
        <w:t xml:space="preserve">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4.0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Invoice</w:t>
      </w:r>
      <w:proofErr w:type="gramEnd"/>
      <w:r w:rsidRPr="00BB4922">
        <w:rPr>
          <w:rFonts w:cstheme="minorHAnsi"/>
          <w:b/>
          <w:bCs/>
          <w:sz w:val="24"/>
          <w:szCs w:val="24"/>
          <w:lang w:val="en-US"/>
        </w:rPr>
        <w:t xml:space="preserv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DDATAFAT</w:t>
      </w:r>
      <w:proofErr w:type="gramEnd"/>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FIELD NUMBER 4.1</w:t>
      </w:r>
      <w:proofErr w:type="gramStart"/>
      <w:r w:rsidRPr="00BB4922">
        <w:rPr>
          <w:rFonts w:cstheme="minorHAnsi"/>
          <w:b/>
          <w:bCs/>
          <w:sz w:val="24"/>
          <w:szCs w:val="24"/>
          <w:lang w:val="en-US"/>
        </w:rPr>
        <w:t xml:space="preserve">: </w:t>
      </w:r>
      <w:r w:rsidRPr="00BB4922">
        <w:rPr>
          <w:rFonts w:cstheme="minorHAnsi"/>
          <w:b/>
          <w:bCs/>
          <w:sz w:val="24"/>
          <w:szCs w:val="24"/>
          <w:lang w:val="en-US"/>
        </w:rPr>
        <w:tab/>
        <w:t>Date</w:t>
      </w:r>
      <w:proofErr w:type="gramEnd"/>
      <w:r w:rsidRPr="00BB4922">
        <w:rPr>
          <w:rFonts w:cstheme="minorHAnsi"/>
          <w:b/>
          <w:bCs/>
          <w:sz w:val="24"/>
          <w:szCs w:val="24"/>
          <w:lang w:val="en-US"/>
        </w:rPr>
        <w:t xml:space="preserv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DVENDT</w:t>
      </w:r>
      <w:proofErr w:type="gramEnd"/>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In</w:t>
      </w:r>
      <w:proofErr w:type="gramEnd"/>
      <w:r w:rsidRPr="00BB4922">
        <w:rPr>
          <w:rFonts w:cstheme="minorHAnsi"/>
          <w:sz w:val="24"/>
          <w:szCs w:val="24"/>
          <w:lang w:val="en-US"/>
        </w:rPr>
        <w:t xml:space="preserve"> general, the date of sale is the invoice date. However, in long terms contracts, the date of sale can be, for instance, the contract date. The date of </w:t>
      </w:r>
      <w:proofErr w:type="gramStart"/>
      <w:r w:rsidRPr="00BB4922">
        <w:rPr>
          <w:rFonts w:cstheme="minorHAnsi"/>
          <w:sz w:val="24"/>
          <w:szCs w:val="24"/>
          <w:lang w:val="en-US"/>
        </w:rPr>
        <w:t>sale</w:t>
      </w:r>
      <w:proofErr w:type="gramEnd"/>
      <w:r w:rsidRPr="00BB4922">
        <w:rPr>
          <w:rFonts w:cstheme="minorHAnsi"/>
          <w:sz w:val="24"/>
          <w:szCs w:val="24"/>
          <w:lang w:val="en-US"/>
        </w:rPr>
        <w:t xml:space="preserv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5.0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Date</w:t>
      </w:r>
      <w:proofErr w:type="gramEnd"/>
      <w:r w:rsidRPr="00BB4922">
        <w:rPr>
          <w:rFonts w:cstheme="minorHAnsi"/>
          <w:b/>
          <w:bCs/>
          <w:sz w:val="24"/>
          <w:szCs w:val="24"/>
          <w:lang w:val="en-US"/>
        </w:rPr>
        <w:t xml:space="preserv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DDATAEMB</w:t>
      </w:r>
      <w:proofErr w:type="gramEnd"/>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FIELD NUMBER 6.0</w:t>
      </w:r>
      <w:proofErr w:type="gramStart"/>
      <w:r w:rsidRPr="00BB4922">
        <w:rPr>
          <w:rFonts w:asciiTheme="minorHAnsi" w:hAnsiTheme="minorHAnsi" w:cstheme="minorHAnsi"/>
          <w:b/>
          <w:bCs/>
          <w:lang w:val="en-US"/>
        </w:rPr>
        <w:t xml:space="preserve">: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Customer</w:t>
      </w:r>
      <w:proofErr w:type="gramEnd"/>
      <w:r w:rsidRPr="00BB4922">
        <w:rPr>
          <w:rFonts w:asciiTheme="minorHAnsi" w:hAnsiTheme="minorHAnsi" w:cstheme="minorHAnsi"/>
          <w:b/>
          <w:bCs/>
          <w:lang w:val="en-US"/>
        </w:rPr>
        <w:t xml:space="preserve">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DCLICOD</w:t>
      </w:r>
      <w:proofErr w:type="gramEnd"/>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provide</w:t>
      </w:r>
      <w:proofErr w:type="gramEnd"/>
      <w:r w:rsidRPr="00BB4922">
        <w:rPr>
          <w:rFonts w:cstheme="minorHAnsi"/>
          <w:sz w:val="24"/>
          <w:szCs w:val="24"/>
          <w:lang w:val="en-US"/>
        </w:rPr>
        <w:t xml:space="preserv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6.1</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DCLINOM</w:t>
      </w:r>
      <w:proofErr w:type="gramEnd"/>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7.0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DRELCLI</w:t>
      </w:r>
      <w:proofErr w:type="gramEnd"/>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as</w:t>
      </w:r>
      <w:proofErr w:type="gramEnd"/>
      <w:r w:rsidRPr="00BB4922">
        <w:rPr>
          <w:rFonts w:cstheme="minorHAnsi"/>
          <w:sz w:val="24"/>
          <w:szCs w:val="24"/>
          <w:lang w:val="en-US"/>
        </w:rPr>
        <w:t xml:space="preserve">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Customer</w:t>
      </w:r>
      <w:proofErr w:type="gramEnd"/>
      <w:r w:rsidRPr="00BB4922">
        <w:rPr>
          <w:rFonts w:cstheme="minorHAnsi"/>
          <w:b/>
          <w:bCs/>
          <w:sz w:val="24"/>
          <w:szCs w:val="24"/>
          <w:lang w:val="en-US"/>
        </w:rPr>
        <w:t xml:space="preserve">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DCATCLI</w:t>
      </w:r>
      <w:proofErr w:type="gramEnd"/>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identify</w:t>
      </w:r>
      <w:proofErr w:type="gramEnd"/>
      <w:r w:rsidRPr="00BB4922">
        <w:rPr>
          <w:rFonts w:cstheme="minorHAnsi"/>
          <w:sz w:val="24"/>
          <w:szCs w:val="24"/>
          <w:lang w:val="en-US"/>
        </w:rPr>
        <w:t xml:space="preserve">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1 until n)</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00485863" w:rsidRPr="00BB4922">
        <w:rPr>
          <w:rFonts w:cstheme="minorHAnsi"/>
          <w:b/>
          <w:bCs/>
          <w:sz w:val="24"/>
          <w:szCs w:val="24"/>
          <w:lang w:val="en-US"/>
        </w:rPr>
        <w:t>Date</w:t>
      </w:r>
      <w:proofErr w:type="gramEnd"/>
      <w:r w:rsidR="00485863" w:rsidRPr="00BB4922">
        <w:rPr>
          <w:rFonts w:cstheme="minorHAnsi"/>
          <w:b/>
          <w:bCs/>
          <w:sz w:val="24"/>
          <w:szCs w:val="24"/>
          <w:lang w:val="en-US"/>
        </w:rPr>
        <w:t xml:space="preserv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DPAGDT</w:t>
      </w:r>
      <w:proofErr w:type="gramEnd"/>
      <w:r w:rsidRPr="00BB4922">
        <w:rPr>
          <w:rFonts w:cstheme="minorHAnsi"/>
          <w:sz w:val="24"/>
          <w:szCs w:val="24"/>
          <w:lang w:val="en-US"/>
        </w:rPr>
        <w:t xml:space="preserve">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if</w:t>
      </w:r>
      <w:proofErr w:type="gramEnd"/>
      <w:r w:rsidRPr="00BB4922">
        <w:rPr>
          <w:rFonts w:cstheme="minorHAnsi"/>
          <w:sz w:val="24"/>
          <w:szCs w:val="24"/>
          <w:lang w:val="en-US"/>
        </w:rPr>
        <w:t xml:space="preserve">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FIELD NUMBER 10.0</w:t>
      </w:r>
      <w:proofErr w:type="gramStart"/>
      <w:r w:rsidRPr="00BB4922">
        <w:rPr>
          <w:rFonts w:cstheme="minorHAnsi"/>
          <w:b/>
          <w:bCs/>
          <w:color w:val="000000" w:themeColor="text1"/>
          <w:sz w:val="24"/>
          <w:szCs w:val="24"/>
          <w:lang w:val="en-US"/>
        </w:rPr>
        <w:t xml:space="preserve">: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w:t>
      </w:r>
      <w:proofErr w:type="gramEnd"/>
      <w:r w:rsidR="00AB101F" w:rsidRPr="00BB4922">
        <w:rPr>
          <w:rFonts w:cstheme="minorHAnsi"/>
          <w:b/>
          <w:bCs/>
          <w:color w:val="000000" w:themeColor="text1"/>
          <w:sz w:val="24"/>
          <w:szCs w:val="24"/>
          <w:lang w:val="en-US"/>
        </w:rPr>
        <w:t xml:space="preserve">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roofErr w:type="gramEnd"/>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 xml:space="preserve">delivered </w:t>
      </w:r>
      <w:proofErr w:type="gramStart"/>
      <w:r w:rsidR="00AB101F" w:rsidRPr="00BB4922">
        <w:rPr>
          <w:rFonts w:cstheme="minorHAnsi"/>
          <w:color w:val="000000" w:themeColor="text1"/>
          <w:sz w:val="24"/>
          <w:szCs w:val="24"/>
          <w:lang w:val="en-US"/>
        </w:rPr>
        <w:t>at</w:t>
      </w:r>
      <w:proofErr w:type="gramEnd"/>
      <w:r w:rsidR="00AB101F" w:rsidRPr="00BB4922">
        <w:rPr>
          <w:rFonts w:cstheme="minorHAnsi"/>
          <w:color w:val="000000" w:themeColor="text1"/>
          <w:sz w:val="24"/>
          <w:szCs w:val="24"/>
          <w:lang w:val="en-US"/>
        </w:rPr>
        <w:t xml:space="preserve">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proofErr w:type="gramStart"/>
      <w:r w:rsidRPr="00BB4922">
        <w:rPr>
          <w:rFonts w:cstheme="minorHAnsi"/>
          <w:color w:val="000000"/>
          <w:sz w:val="24"/>
          <w:szCs w:val="24"/>
          <w:lang w:val="en-US"/>
        </w:rPr>
        <w:t>others</w:t>
      </w:r>
      <w:proofErr w:type="gramEnd"/>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describe</w:t>
      </w:r>
      <w:proofErr w:type="gramEnd"/>
      <w:r w:rsidRPr="00BB4922">
        <w:rPr>
          <w:rFonts w:cstheme="minorHAnsi"/>
          <w:sz w:val="24"/>
          <w:szCs w:val="24"/>
          <w:lang w:val="en-US"/>
        </w:rPr>
        <w:t xml:space="preserv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 or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DQTDVEND</w:t>
      </w:r>
      <w:proofErr w:type="gramEnd"/>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Narrative</w:t>
      </w:r>
      <w:proofErr w:type="gramStart"/>
      <w:r w:rsidRPr="00BB4922">
        <w:rPr>
          <w:rFonts w:cstheme="minorHAnsi"/>
          <w:sz w:val="24"/>
          <w:szCs w:val="24"/>
          <w:lang w:val="en-US"/>
        </w:rPr>
        <w:t xml:space="preserve">: </w:t>
      </w:r>
      <w:r w:rsidRPr="00BB4922">
        <w:rPr>
          <w:rFonts w:cstheme="minorHAnsi"/>
          <w:sz w:val="24"/>
          <w:szCs w:val="24"/>
          <w:lang w:val="en-US"/>
        </w:rPr>
        <w:tab/>
        <w:t>explain</w:t>
      </w:r>
      <w:proofErr w:type="gramEnd"/>
      <w:r w:rsidRPr="00BB4922">
        <w:rPr>
          <w:rFonts w:cstheme="minorHAnsi"/>
          <w:sz w:val="24"/>
          <w:szCs w:val="24"/>
          <w:lang w:val="en-US"/>
        </w:rPr>
        <w:t xml:space="preserve">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Quantity</w:t>
      </w:r>
      <w:proofErr w:type="gramEnd"/>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DQTDCOM</w:t>
      </w:r>
      <w:proofErr w:type="gramEnd"/>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 sales unit</w:t>
      </w:r>
      <w:proofErr w:type="gramEnd"/>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4EB36"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proofErr w:type="gramStart"/>
      <w:r w:rsidRPr="00BB4922">
        <w:rPr>
          <w:rFonts w:asciiTheme="minorHAnsi" w:hAnsiTheme="minorHAnsi" w:cstheme="minorHAnsi"/>
          <w:b/>
          <w:lang w:val="en-US"/>
        </w:rPr>
        <w:t>:</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w:t>
      </w:r>
      <w:proofErr w:type="gramEnd"/>
      <w:r w:rsidRPr="00BB4922">
        <w:rPr>
          <w:rFonts w:asciiTheme="minorHAnsi" w:hAnsiTheme="minorHAnsi" w:cstheme="minorHAnsi"/>
          <w:lang w:val="en-US"/>
        </w:rPr>
        <w:t xml:space="preserve">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12.0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Gross</w:t>
      </w:r>
      <w:proofErr w:type="gramEnd"/>
      <w:r w:rsidRPr="00BB4922">
        <w:rPr>
          <w:rFonts w:cstheme="minorHAnsi"/>
          <w:b/>
          <w:bCs/>
          <w:sz w:val="24"/>
          <w:szCs w:val="24"/>
          <w:lang w:val="en-US"/>
        </w:rPr>
        <w:t xml:space="preserve">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 xml:space="preserve">Discounts and </w:t>
      </w:r>
      <w:proofErr w:type="gramStart"/>
      <w:r w:rsidRPr="00BB4922">
        <w:rPr>
          <w:rFonts w:cstheme="minorHAnsi"/>
          <w:sz w:val="24"/>
          <w:szCs w:val="24"/>
          <w:lang w:val="en-US"/>
        </w:rPr>
        <w:t>rebates</w:t>
      </w:r>
      <w:proofErr w:type="gramEnd"/>
      <w:r w:rsidRPr="00BB4922">
        <w:rPr>
          <w:rFonts w:cstheme="minorHAnsi"/>
          <w:sz w:val="24"/>
          <w:szCs w:val="24"/>
          <w:lang w:val="en-US"/>
        </w:rPr>
        <w:t xml:space="preserve">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13.1</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Early</w:t>
      </w:r>
      <w:proofErr w:type="gramEnd"/>
      <w:r w:rsidRPr="00BB4922">
        <w:rPr>
          <w:rFonts w:cstheme="minorHAnsi"/>
          <w:b/>
          <w:bCs/>
          <w:sz w:val="24"/>
          <w:szCs w:val="24"/>
          <w:lang w:val="en-US"/>
        </w:rPr>
        <w:t xml:space="preserve">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DDESPANT</w:t>
      </w:r>
      <w:proofErr w:type="gramEnd"/>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explain</w:t>
      </w:r>
      <w:proofErr w:type="gramEnd"/>
      <w:r w:rsidRPr="00BB4922">
        <w:rPr>
          <w:rFonts w:cstheme="minorHAnsi"/>
          <w:sz w:val="24"/>
          <w:szCs w:val="24"/>
          <w:lang w:val="en-US"/>
        </w:rPr>
        <w:t xml:space="preserve"> your policy for granting early payment discount. If such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13.2</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Quantity</w:t>
      </w:r>
      <w:proofErr w:type="gramEnd"/>
      <w:r w:rsidRPr="00BB4922">
        <w:rPr>
          <w:rFonts w:cstheme="minorHAnsi"/>
          <w:b/>
          <w:bCs/>
          <w:sz w:val="24"/>
          <w:szCs w:val="24"/>
          <w:lang w:val="en-US"/>
        </w:rPr>
        <w:t xml:space="preserve">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DDESQTD</w:t>
      </w:r>
      <w:proofErr w:type="gramEnd"/>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proofErr w:type="gramStart"/>
      <w:r w:rsidRPr="00BB4922">
        <w:rPr>
          <w:rFonts w:cstheme="minorHAnsi"/>
          <w:sz w:val="24"/>
          <w:szCs w:val="24"/>
          <w:lang w:val="en-US"/>
        </w:rPr>
        <w:t xml:space="preserve">: </w:t>
      </w:r>
      <w:r w:rsidRPr="00BB4922">
        <w:rPr>
          <w:rFonts w:cstheme="minorHAnsi"/>
          <w:sz w:val="24"/>
          <w:szCs w:val="24"/>
          <w:lang w:val="en-US"/>
        </w:rPr>
        <w:tab/>
        <w:t>if</w:t>
      </w:r>
      <w:proofErr w:type="gramEnd"/>
      <w:r w:rsidRPr="00BB4922">
        <w:rPr>
          <w:rFonts w:cstheme="minorHAnsi"/>
          <w:sz w:val="24"/>
          <w:szCs w:val="24"/>
          <w:lang w:val="en-US"/>
        </w:rPr>
        <w:t xml:space="preserve"> a discount has been granted due to the quantities sold, report the unit value of such </w:t>
      </w:r>
      <w:proofErr w:type="gramStart"/>
      <w:r w:rsidRPr="00BB4922">
        <w:rPr>
          <w:rFonts w:cstheme="minorHAnsi"/>
          <w:sz w:val="24"/>
          <w:szCs w:val="24"/>
          <w:lang w:val="en-US"/>
        </w:rPr>
        <w:t>discount</w:t>
      </w:r>
      <w:proofErr w:type="gramEnd"/>
      <w:r w:rsidRPr="00BB4922">
        <w:rPr>
          <w:rFonts w:cstheme="minorHAnsi"/>
          <w:sz w:val="24"/>
          <w:szCs w:val="24"/>
          <w:lang w:val="en-US"/>
        </w:rPr>
        <w: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explain</w:t>
      </w:r>
      <w:proofErr w:type="gramEnd"/>
      <w:r w:rsidRPr="00BB4922">
        <w:rPr>
          <w:rFonts w:cstheme="minorHAnsi"/>
          <w:sz w:val="24"/>
          <w:szCs w:val="24"/>
          <w:lang w:val="en-US"/>
        </w:rPr>
        <w:t xml:space="preserve"> your policy for granting quantity discount, clarifying if such discount is granted in the form of credit, discount on future sales or merchandise. If such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3 until n)</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Other</w:t>
      </w:r>
      <w:proofErr w:type="gramEnd"/>
      <w:r w:rsidRPr="00BB4922">
        <w:rPr>
          <w:rFonts w:cstheme="minorHAnsi"/>
          <w:b/>
          <w:bCs/>
          <w:sz w:val="24"/>
          <w:szCs w:val="24"/>
          <w:lang w:val="en-US"/>
        </w:rPr>
        <w:t xml:space="preserve">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DOUTDES</w:t>
      </w:r>
      <w:proofErr w:type="gramEnd"/>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unit value of other discounts granted to the customer, clarifying if such discounts have already been considered </w:t>
      </w:r>
      <w:proofErr w:type="gramStart"/>
      <w:r w:rsidRPr="00BB4922">
        <w:rPr>
          <w:rFonts w:cstheme="minorHAnsi"/>
          <w:sz w:val="24"/>
          <w:szCs w:val="24"/>
          <w:lang w:val="en-US"/>
        </w:rPr>
        <w:t>for determining</w:t>
      </w:r>
      <w:proofErr w:type="gramEnd"/>
      <w:r w:rsidRPr="00BB4922">
        <w:rPr>
          <w:rFonts w:cstheme="minorHAnsi"/>
          <w:sz w:val="24"/>
          <w:szCs w:val="24"/>
          <w:lang w:val="en-US"/>
        </w:rPr>
        <w:t xml:space="preserve"> the gross unit price </w:t>
      </w:r>
      <w:proofErr w:type="gramStart"/>
      <w:r w:rsidRPr="00BB4922">
        <w:rPr>
          <w:rFonts w:cstheme="minorHAnsi"/>
          <w:sz w:val="24"/>
          <w:szCs w:val="24"/>
          <w:lang w:val="en-US"/>
        </w:rPr>
        <w:t>referred</w:t>
      </w:r>
      <w:proofErr w:type="gramEnd"/>
      <w:r w:rsidRPr="00BB4922">
        <w:rPr>
          <w:rFonts w:cstheme="minorHAnsi"/>
          <w:sz w:val="24"/>
          <w:szCs w:val="24"/>
          <w:lang w:val="en-US"/>
        </w:rPr>
        <w:t xml:space="preserve"> in </w:t>
      </w:r>
      <w:proofErr w:type="gramStart"/>
      <w:r w:rsidRPr="00BB4922">
        <w:rPr>
          <w:rFonts w:cstheme="minorHAnsi"/>
          <w:sz w:val="24"/>
          <w:szCs w:val="24"/>
          <w:lang w:val="en-US"/>
        </w:rPr>
        <w:t>the field</w:t>
      </w:r>
      <w:proofErr w:type="gramEnd"/>
      <w:r w:rsidRPr="00BB4922">
        <w:rPr>
          <w:rFonts w:cstheme="minorHAnsi"/>
          <w:sz w:val="24"/>
          <w:szCs w:val="24"/>
          <w:lang w:val="en-US"/>
        </w:rPr>
        <w:t xml:space="preserve">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explain</w:t>
      </w:r>
      <w:proofErr w:type="gramEnd"/>
      <w:r w:rsidRPr="00BB4922">
        <w:rPr>
          <w:rFonts w:cstheme="minorHAnsi"/>
          <w:sz w:val="24"/>
          <w:szCs w:val="24"/>
          <w:lang w:val="en-US"/>
        </w:rPr>
        <w:t xml:space="preserve"> your policy for granting quantity discount, clarifying if such discount is granted in the form of credit, discount on future sales or merchandise. If such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w:t>
      </w:r>
      <w:proofErr w:type="gramStart"/>
      <w:r w:rsidRPr="00BB4922">
        <w:rPr>
          <w:rFonts w:cstheme="minorHAnsi"/>
          <w:b/>
          <w:bCs/>
          <w:sz w:val="24"/>
          <w:szCs w:val="24"/>
          <w:lang w:val="en-US"/>
        </w:rPr>
        <w:t>) :</w:t>
      </w:r>
      <w:proofErr w:type="gramEnd"/>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t>report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unit value of each rebate granted to the customer, clarifying if such rebates have already been considered for determining the gross unit price </w:t>
      </w:r>
      <w:proofErr w:type="gramStart"/>
      <w:r w:rsidRPr="00BB4922">
        <w:rPr>
          <w:rFonts w:cstheme="minorHAnsi"/>
          <w:sz w:val="24"/>
          <w:szCs w:val="24"/>
          <w:lang w:val="en-US"/>
        </w:rPr>
        <w:t>referred</w:t>
      </w:r>
      <w:proofErr w:type="gramEnd"/>
      <w:r w:rsidRPr="00BB4922">
        <w:rPr>
          <w:rFonts w:cstheme="minorHAnsi"/>
          <w:sz w:val="24"/>
          <w:szCs w:val="24"/>
          <w:lang w:val="en-US"/>
        </w:rPr>
        <w:t xml:space="preserve">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ve</w:t>
      </w:r>
      <w:proofErr w:type="gramStart"/>
      <w:r w:rsidR="007A2D30" w:rsidRPr="00BB4922">
        <w:rPr>
          <w:rFonts w:cstheme="minorHAnsi"/>
          <w:sz w:val="24"/>
          <w:szCs w:val="24"/>
          <w:lang w:val="en-US"/>
        </w:rPr>
        <w:t xml:space="preserve">: </w:t>
      </w:r>
      <w:r w:rsidR="007A2D30" w:rsidRPr="00BB4922">
        <w:rPr>
          <w:rFonts w:cstheme="minorHAnsi"/>
          <w:sz w:val="24"/>
          <w:szCs w:val="24"/>
          <w:lang w:val="en-US"/>
        </w:rPr>
        <w:tab/>
        <w:t>explain</w:t>
      </w:r>
      <w:proofErr w:type="gramEnd"/>
      <w:r w:rsidR="007A2D30" w:rsidRPr="00BB4922">
        <w:rPr>
          <w:rFonts w:cstheme="minorHAnsi"/>
          <w:sz w:val="24"/>
          <w:szCs w:val="24"/>
          <w:lang w:val="en-US"/>
        </w:rPr>
        <w:t xml:space="preserve">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15.0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Credit</w:t>
      </w:r>
      <w:proofErr w:type="gramEnd"/>
      <w:r w:rsidRPr="00BB4922">
        <w:rPr>
          <w:rFonts w:cstheme="minorHAnsi"/>
          <w:b/>
          <w:bCs/>
          <w:sz w:val="24"/>
          <w:szCs w:val="24"/>
          <w:lang w:val="en-US"/>
        </w:rPr>
        <w:t xml:space="preserve">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DCUSTFIN</w:t>
      </w:r>
      <w:proofErr w:type="gramEnd"/>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Description</w:t>
      </w:r>
      <w:proofErr w:type="gramStart"/>
      <w:r w:rsidRPr="00BB4922">
        <w:rPr>
          <w:rFonts w:asciiTheme="minorHAnsi" w:hAnsiTheme="minorHAnsi" w:cstheme="minorHAnsi"/>
          <w:sz w:val="24"/>
          <w:szCs w:val="24"/>
          <w:lang w:val="en-US"/>
        </w:rPr>
        <w:t xml:space="preserve">: </w:t>
      </w:r>
      <w:r w:rsidRPr="00BB4922">
        <w:rPr>
          <w:rFonts w:asciiTheme="minorHAnsi" w:hAnsiTheme="minorHAnsi" w:cstheme="minorHAnsi"/>
          <w:sz w:val="24"/>
          <w:szCs w:val="24"/>
          <w:lang w:val="en-US"/>
        </w:rPr>
        <w:tab/>
        <w:t>report</w:t>
      </w:r>
      <w:proofErr w:type="gramEnd"/>
      <w:r w:rsidRPr="00BB4922">
        <w:rPr>
          <w:rFonts w:asciiTheme="minorHAnsi" w:hAnsiTheme="minorHAnsi" w:cstheme="minorHAnsi"/>
          <w:sz w:val="24"/>
          <w:szCs w:val="24"/>
          <w:lang w:val="en-US"/>
        </w:rPr>
        <w:t xml:space="preserve"> </w:t>
      </w:r>
      <w:proofErr w:type="gramStart"/>
      <w:r w:rsidRPr="00BB4922">
        <w:rPr>
          <w:rFonts w:asciiTheme="minorHAnsi" w:hAnsiTheme="minorHAnsi" w:cstheme="minorHAnsi"/>
          <w:sz w:val="24"/>
          <w:szCs w:val="24"/>
          <w:lang w:val="en-US"/>
        </w:rPr>
        <w:t>the</w:t>
      </w:r>
      <w:proofErr w:type="gramEnd"/>
      <w:r w:rsidRPr="00BB4922">
        <w:rPr>
          <w:rFonts w:asciiTheme="minorHAnsi" w:hAnsiTheme="minorHAnsi" w:cstheme="minorHAnsi"/>
          <w:sz w:val="24"/>
          <w:szCs w:val="24"/>
          <w:lang w:val="en-US"/>
        </w:rPr>
        <w:t xml:space="preserv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w:t>
      </w:r>
      <w:proofErr w:type="gramStart"/>
      <w:r w:rsidRPr="00BB4922">
        <w:rPr>
          <w:rFonts w:asciiTheme="minorHAnsi" w:hAnsiTheme="minorHAnsi" w:cstheme="minorHAnsi"/>
          <w:sz w:val="24"/>
          <w:szCs w:val="24"/>
          <w:lang w:val="en-US"/>
        </w:rPr>
        <w:t>date</w:t>
      </w:r>
      <w:proofErr w:type="gramEnd"/>
      <w:r w:rsidRPr="00BB4922">
        <w:rPr>
          <w:rFonts w:asciiTheme="minorHAnsi" w:hAnsiTheme="minorHAnsi" w:cstheme="minorHAnsi"/>
          <w:sz w:val="24"/>
          <w:szCs w:val="24"/>
          <w:lang w:val="en-US"/>
        </w:rPr>
        <w:t xml:space="preserve"> of shipment to the customer and </w:t>
      </w:r>
      <w:proofErr w:type="gramStart"/>
      <w:r w:rsidRPr="00BB4922">
        <w:rPr>
          <w:rFonts w:asciiTheme="minorHAnsi" w:hAnsiTheme="minorHAnsi" w:cstheme="minorHAnsi"/>
          <w:sz w:val="24"/>
          <w:szCs w:val="24"/>
          <w:lang w:val="en-US"/>
        </w:rPr>
        <w:t>date</w:t>
      </w:r>
      <w:proofErr w:type="gramEnd"/>
      <w:r w:rsidRPr="00BB4922">
        <w:rPr>
          <w:rFonts w:asciiTheme="minorHAnsi" w:hAnsiTheme="minorHAnsi" w:cstheme="minorHAnsi"/>
          <w:sz w:val="24"/>
          <w:szCs w:val="24"/>
          <w:lang w:val="en-US"/>
        </w:rPr>
        <w:t xml:space="preserv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provide</w:t>
      </w:r>
      <w:proofErr w:type="gramEnd"/>
      <w:r w:rsidRPr="00BB4922">
        <w:rPr>
          <w:rFonts w:cstheme="minorHAnsi"/>
          <w:sz w:val="24"/>
          <w:szCs w:val="24"/>
          <w:lang w:val="en-US"/>
        </w:rPr>
        <w:t xml:space="preserv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DRECJUR</w:t>
      </w:r>
      <w:proofErr w:type="gramEnd"/>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proofErr w:type="gramStart"/>
      <w:r w:rsidRPr="00BB4922">
        <w:rPr>
          <w:rFonts w:cstheme="minorHAnsi"/>
          <w:bCs/>
          <w:sz w:val="24"/>
          <w:szCs w:val="24"/>
          <w:lang w:val="en-US"/>
        </w:rPr>
        <w:t xml:space="preserve"> </w:t>
      </w:r>
      <w:r w:rsidRPr="00BB4922">
        <w:rPr>
          <w:rFonts w:cstheme="minorHAnsi"/>
          <w:bCs/>
          <w:sz w:val="24"/>
          <w:szCs w:val="24"/>
          <w:lang w:val="en-US"/>
        </w:rPr>
        <w:tab/>
        <w:t>Report</w:t>
      </w:r>
      <w:proofErr w:type="gramEnd"/>
      <w:r w:rsidRPr="00BB4922">
        <w:rPr>
          <w:rFonts w:cstheme="minorHAnsi"/>
          <w:bCs/>
          <w:sz w:val="24"/>
          <w:szCs w:val="24"/>
          <w:lang w:val="en-US"/>
        </w:rPr>
        <w:t xml:space="preserve"> the unit value </w:t>
      </w:r>
      <w:proofErr w:type="gramStart"/>
      <w:r w:rsidRPr="00BB4922">
        <w:rPr>
          <w:rFonts w:cstheme="minorHAnsi"/>
          <w:bCs/>
          <w:sz w:val="24"/>
          <w:szCs w:val="24"/>
          <w:lang w:val="en-US"/>
        </w:rPr>
        <w:t xml:space="preserve">of </w:t>
      </w:r>
      <w:r w:rsidR="00726DFF" w:rsidRPr="00BB4922">
        <w:rPr>
          <w:rFonts w:cstheme="minorHAnsi"/>
          <w:bCs/>
          <w:sz w:val="24"/>
          <w:szCs w:val="24"/>
          <w:lang w:val="en-US"/>
        </w:rPr>
        <w:t xml:space="preserve"> </w:t>
      </w:r>
      <w:r w:rsidRPr="00BB4922">
        <w:rPr>
          <w:rFonts w:cstheme="minorHAnsi"/>
          <w:bCs/>
          <w:sz w:val="24"/>
          <w:szCs w:val="24"/>
          <w:lang w:val="en-US"/>
        </w:rPr>
        <w:t>interest</w:t>
      </w:r>
      <w:proofErr w:type="gramEnd"/>
      <w:r w:rsidRPr="00BB4922">
        <w:rPr>
          <w:rFonts w:cstheme="minorHAnsi"/>
          <w:bCs/>
          <w:sz w:val="24"/>
          <w:szCs w:val="24"/>
          <w:lang w:val="en-US"/>
        </w:rPr>
        <w:t xml:space="preserve">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 xml:space="preserve">nder which you charge customers </w:t>
      </w:r>
      <w:proofErr w:type="gramStart"/>
      <w:r w:rsidR="00BA0FA2" w:rsidRPr="00BB4922">
        <w:rPr>
          <w:rFonts w:cstheme="minorHAnsi"/>
          <w:bCs/>
          <w:sz w:val="24"/>
          <w:szCs w:val="24"/>
          <w:lang w:val="en-US"/>
        </w:rPr>
        <w:t>from</w:t>
      </w:r>
      <w:proofErr w:type="gramEnd"/>
      <w:r w:rsidR="00BA0FA2" w:rsidRPr="00BB4922">
        <w:rPr>
          <w:rFonts w:cstheme="minorHAnsi"/>
          <w:bCs/>
          <w:sz w:val="24"/>
          <w:szCs w:val="24"/>
          <w:lang w:val="en-US"/>
        </w:rPr>
        <w:t xml:space="preserve">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terms of payment </w:t>
      </w:r>
      <w:proofErr w:type="gramStart"/>
      <w:r w:rsidRPr="00BB4922">
        <w:rPr>
          <w:rFonts w:cstheme="minorHAnsi"/>
          <w:bCs/>
          <w:sz w:val="24"/>
          <w:szCs w:val="24"/>
          <w:lang w:val="en-US"/>
        </w:rPr>
        <w:t>granted</w:t>
      </w:r>
      <w:proofErr w:type="gramEnd"/>
      <w:r w:rsidRPr="00BB4922">
        <w:rPr>
          <w:rFonts w:cstheme="minorHAnsi"/>
          <w:bCs/>
          <w:sz w:val="24"/>
          <w:szCs w:val="24"/>
          <w:lang w:val="en-US"/>
        </w:rPr>
        <w:t xml:space="preserve">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w:t>
      </w:r>
      <w:proofErr w:type="gramStart"/>
      <w:r w:rsidRPr="00BB4922">
        <w:rPr>
          <w:rFonts w:cstheme="minorHAnsi"/>
          <w:sz w:val="24"/>
          <w:szCs w:val="24"/>
          <w:lang w:val="en-US"/>
        </w:rPr>
        <w:t>believe</w:t>
      </w:r>
      <w:proofErr w:type="gramEnd"/>
      <w:r w:rsidRPr="00BB4922">
        <w:rPr>
          <w:rFonts w:cstheme="minorHAnsi"/>
          <w:sz w:val="24"/>
          <w:szCs w:val="24"/>
          <w:lang w:val="en-US"/>
        </w:rPr>
        <w:t xml:space="preser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w:t>
      </w:r>
      <w:proofErr w:type="gramStart"/>
      <w:r w:rsidRPr="00BB4922">
        <w:rPr>
          <w:rFonts w:cstheme="minorHAnsi"/>
          <w:sz w:val="24"/>
          <w:szCs w:val="24"/>
          <w:lang w:val="en-US"/>
        </w:rPr>
        <w:t>field</w:t>
      </w:r>
      <w:proofErr w:type="gramEnd"/>
      <w:r w:rsidRPr="00BB4922">
        <w:rPr>
          <w:rFonts w:cstheme="minorHAnsi"/>
          <w:sz w:val="24"/>
          <w:szCs w:val="24"/>
          <w:lang w:val="en-US"/>
        </w:rPr>
        <w:t xml:space="preserve">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 xml:space="preserve">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w:t>
      </w:r>
      <w:proofErr w:type="gramStart"/>
      <w:r w:rsidRPr="00BB4922">
        <w:rPr>
          <w:rFonts w:cstheme="minorHAnsi"/>
          <w:sz w:val="24"/>
          <w:szCs w:val="24"/>
          <w:lang w:val="en-US"/>
        </w:rPr>
        <w:t>used</w:t>
      </w:r>
      <w:proofErr w:type="gramEnd"/>
      <w:r w:rsidRPr="00BB4922">
        <w:rPr>
          <w:rFonts w:cstheme="minorHAnsi"/>
          <w:sz w:val="24"/>
          <w:szCs w:val="24"/>
          <w:lang w:val="en-US"/>
        </w:rPr>
        <w:t xml:space="preserve">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w:t>
      </w:r>
      <w:r w:rsidRPr="00BB4922">
        <w:rPr>
          <w:rFonts w:cstheme="minorHAnsi"/>
          <w:sz w:val="24"/>
          <w:szCs w:val="24"/>
          <w:lang w:val="en-US"/>
        </w:rPr>
        <w:lastRenderedPageBreak/>
        <w:t xml:space="preserve">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DSEGINT</w:t>
      </w:r>
      <w:proofErr w:type="gramEnd"/>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DDEST</w:t>
      </w:r>
      <w:proofErr w:type="gramEnd"/>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commissions paid to selling agents, affiliated or not</w:t>
      </w:r>
      <w:proofErr w:type="gramStart"/>
      <w:r w:rsidRPr="00BB4922">
        <w:rPr>
          <w:rFonts w:cstheme="minorHAnsi"/>
          <w:sz w:val="24"/>
          <w:szCs w:val="24"/>
          <w:lang w:val="en-US"/>
        </w:rPr>
        <w:t>.</w:t>
      </w:r>
      <w:proofErr w:type="gramEnd"/>
      <w:r w:rsidRPr="00BB4922">
        <w:rPr>
          <w:rFonts w:cstheme="minorHAnsi"/>
          <w:sz w:val="24"/>
          <w:szCs w:val="24"/>
          <w:lang w:val="en-US"/>
        </w:rPr>
        <w:t xml:space="preserve">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Describe</w:t>
      </w:r>
      <w:proofErr w:type="gramEnd"/>
      <w:r w:rsidRPr="00BB4922">
        <w:rPr>
          <w:rFonts w:cstheme="minorHAnsi"/>
          <w:sz w:val="24"/>
          <w:szCs w:val="24"/>
          <w:lang w:val="en-US"/>
        </w:rPr>
        <w:t xml:space="preserv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w:t>
      </w:r>
      <w:proofErr w:type="gramStart"/>
      <w:r w:rsidRPr="00BB4922">
        <w:rPr>
          <w:rFonts w:cstheme="minorHAnsi"/>
          <w:sz w:val="24"/>
          <w:szCs w:val="24"/>
          <w:lang w:val="en-US"/>
        </w:rPr>
        <w:t>submit</w:t>
      </w:r>
      <w:proofErr w:type="gramEnd"/>
      <w:r w:rsidRPr="00BB4922">
        <w:rPr>
          <w:rFonts w:cstheme="minorHAnsi"/>
          <w:sz w:val="24"/>
          <w:szCs w:val="24"/>
          <w:lang w:val="en-US"/>
        </w:rPr>
        <w:t xml:space="preserve">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advertising specifically for the like product.  This is the cost you incurred to advertise to </w:t>
      </w:r>
      <w:proofErr w:type="gramStart"/>
      <w:r w:rsidRPr="00BB4922">
        <w:rPr>
          <w:rFonts w:cstheme="minorHAnsi"/>
          <w:sz w:val="24"/>
          <w:szCs w:val="24"/>
          <w:lang w:val="en-US"/>
        </w:rPr>
        <w:t>your customer’s</w:t>
      </w:r>
      <w:proofErr w:type="gramEnd"/>
      <w:r w:rsidRPr="00BB4922">
        <w:rPr>
          <w:rFonts w:cstheme="minorHAnsi"/>
          <w:sz w:val="24"/>
          <w:szCs w:val="24"/>
          <w:lang w:val="en-US"/>
        </w:rPr>
        <w:t xml:space="preserve">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w:t>
      </w:r>
      <w:proofErr w:type="gramStart"/>
      <w:r w:rsidRPr="00BB4922">
        <w:rPr>
          <w:rFonts w:cstheme="minorHAnsi"/>
          <w:sz w:val="24"/>
          <w:szCs w:val="24"/>
          <w:lang w:val="en-US"/>
        </w:rPr>
        <w:t>separately</w:t>
      </w:r>
      <w:proofErr w:type="gramEnd"/>
      <w:r w:rsidRPr="00BB4922">
        <w:rPr>
          <w:rFonts w:cstheme="minorHAnsi"/>
          <w:sz w:val="24"/>
          <w:szCs w:val="24"/>
          <w:lang w:val="en-US"/>
        </w:rPr>
        <w:t xml:space="preserve"> advertising programs directed at your customers and advertising programs directed at your customer’s </w:t>
      </w:r>
      <w:proofErr w:type="gramStart"/>
      <w:r w:rsidRPr="00BB4922">
        <w:rPr>
          <w:rFonts w:cstheme="minorHAnsi"/>
          <w:sz w:val="24"/>
          <w:szCs w:val="24"/>
          <w:lang w:val="en-US"/>
        </w:rPr>
        <w:t>customer</w:t>
      </w:r>
      <w:proofErr w:type="gramEnd"/>
      <w:r w:rsidRPr="00BB4922">
        <w:rPr>
          <w:rFonts w:cstheme="minorHAnsi"/>
          <w:sz w:val="24"/>
          <w:szCs w:val="24"/>
          <w:lang w:val="en-US"/>
        </w:rPr>
        <w:t xml:space="preserve">.  Provide separate lists of the expenses incurred for each and provide worksheets demonstrating the allocation of the advertising to </w:t>
      </w:r>
      <w:proofErr w:type="gramStart"/>
      <w:r w:rsidRPr="00BB4922">
        <w:rPr>
          <w:rFonts w:cstheme="minorHAnsi"/>
          <w:sz w:val="24"/>
          <w:szCs w:val="24"/>
          <w:lang w:val="en-US"/>
        </w:rPr>
        <w:t>your customer’s</w:t>
      </w:r>
      <w:proofErr w:type="gramEnd"/>
      <w:r w:rsidRPr="00BB4922">
        <w:rPr>
          <w:rFonts w:cstheme="minorHAnsi"/>
          <w:sz w:val="24"/>
          <w:szCs w:val="24"/>
          <w:lang w:val="en-US"/>
        </w:rPr>
        <w:t xml:space="preserve">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technical services </w:t>
      </w:r>
      <w:proofErr w:type="gramStart"/>
      <w:r w:rsidRPr="00BB4922">
        <w:rPr>
          <w:rFonts w:cstheme="minorHAnsi"/>
          <w:sz w:val="24"/>
          <w:szCs w:val="24"/>
          <w:lang w:val="en-US"/>
        </w:rPr>
        <w:t>provided,</w:t>
      </w:r>
      <w:proofErr w:type="gramEnd"/>
      <w:r w:rsidRPr="00BB4922">
        <w:rPr>
          <w:rFonts w:cstheme="minorHAnsi"/>
          <w:sz w:val="24"/>
          <w:szCs w:val="24"/>
          <w:lang w:val="en-US"/>
        </w:rPr>
        <w:t xml:space="preserve">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w:t>
      </w:r>
      <w:proofErr w:type="gramStart"/>
      <w:r w:rsidR="00A63308" w:rsidRPr="00BB4922">
        <w:rPr>
          <w:rFonts w:cstheme="minorHAnsi"/>
          <w:b/>
          <w:sz w:val="24"/>
          <w:szCs w:val="24"/>
          <w:lang w:val="en-US"/>
        </w:rPr>
        <w:t>33.(</w:t>
      </w:r>
      <w:proofErr w:type="gramEnd"/>
      <w:r w:rsidR="00A63308" w:rsidRPr="00BB4922">
        <w:rPr>
          <w:rFonts w:cstheme="minorHAnsi"/>
          <w:b/>
          <w:sz w:val="24"/>
          <w:szCs w:val="24"/>
          <w:lang w:val="en-US"/>
        </w:rPr>
        <w:t>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BB4922">
        <w:rPr>
          <w:rFonts w:cstheme="minorHAnsi"/>
          <w:sz w:val="24"/>
          <w:szCs w:val="24"/>
          <w:lang w:val="en-US"/>
        </w:rPr>
        <w:t>provide  a</w:t>
      </w:r>
      <w:proofErr w:type="gramEnd"/>
      <w:r w:rsidRPr="00BB4922">
        <w:rPr>
          <w:rFonts w:cstheme="minorHAnsi"/>
          <w:sz w:val="24"/>
          <w:szCs w:val="24"/>
          <w:lang w:val="en-US"/>
        </w:rPr>
        <w:t xml:space="preserve">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xml:space="preserve">.  Where indirect selling expenses have been incurred by the producer and an affiliated reseller, </w:t>
      </w:r>
      <w:proofErr w:type="gramStart"/>
      <w:r w:rsidRPr="00BB4922">
        <w:rPr>
          <w:rFonts w:cstheme="minorHAnsi"/>
          <w:sz w:val="24"/>
          <w:szCs w:val="24"/>
          <w:lang w:val="en-US"/>
        </w:rPr>
        <w:t>create</w:t>
      </w:r>
      <w:proofErr w:type="gramEnd"/>
      <w:r w:rsidRPr="00BB4922">
        <w:rPr>
          <w:rFonts w:cstheme="minorHAnsi"/>
          <w:sz w:val="24"/>
          <w:szCs w:val="24"/>
          <w:lang w:val="en-US"/>
        </w:rPr>
        <w:t xml:space="preserv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BB4922">
        <w:rPr>
          <w:rFonts w:cstheme="minorHAnsi"/>
          <w:sz w:val="24"/>
          <w:szCs w:val="24"/>
          <w:lang w:val="en-US"/>
        </w:rPr>
        <w:t>33.(</w:t>
      </w:r>
      <w:proofErr w:type="gramEnd"/>
      <w:r w:rsidRPr="00BB4922">
        <w:rPr>
          <w:rFonts w:cstheme="minorHAnsi"/>
          <w:sz w:val="24"/>
          <w:szCs w:val="24"/>
          <w:lang w:val="en-US"/>
        </w:rPr>
        <w:t>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DDESPEST</w:t>
      </w:r>
      <w:proofErr w:type="gramEnd"/>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DCUSTEMB</w:t>
      </w:r>
      <w:proofErr w:type="gramEnd"/>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DCUSTPROD</w:t>
      </w:r>
      <w:proofErr w:type="gramEnd"/>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Fields 38.0 through 45.0</w:t>
            </w:r>
            <w:proofErr w:type="gramStart"/>
            <w:r w:rsidRPr="00BB4922">
              <w:rPr>
                <w:rFonts w:cstheme="minorHAnsi"/>
                <w:b/>
                <w:sz w:val="24"/>
                <w:szCs w:val="24"/>
                <w:lang w:val="en-US"/>
              </w:rPr>
              <w:t xml:space="preserve">:  </w:t>
            </w:r>
            <w:r w:rsidRPr="00BB4922">
              <w:rPr>
                <w:rFonts w:cstheme="minorHAnsi"/>
                <w:sz w:val="24"/>
                <w:szCs w:val="24"/>
                <w:lang w:val="en-US"/>
              </w:rPr>
              <w:t>Please</w:t>
            </w:r>
            <w:proofErr w:type="gramEnd"/>
            <w:r w:rsidRPr="00BB4922">
              <w:rPr>
                <w:rFonts w:cstheme="minorHAnsi"/>
                <w:sz w:val="24"/>
                <w:szCs w:val="24"/>
                <w:lang w:val="en-US"/>
              </w:rPr>
              <w:t xml:space="preserv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w:t>
            </w:r>
            <w:proofErr w:type="gramStart"/>
            <w:r w:rsidRPr="00BB4922">
              <w:rPr>
                <w:rFonts w:cstheme="minorHAnsi"/>
                <w:sz w:val="24"/>
                <w:szCs w:val="24"/>
                <w:lang w:val="en-US"/>
              </w:rPr>
              <w:t>home</w:t>
            </w:r>
            <w:proofErr w:type="gramEnd"/>
            <w:r w:rsidRPr="00BB4922">
              <w:rPr>
                <w:rFonts w:cstheme="minorHAnsi"/>
                <w:sz w:val="24"/>
                <w:szCs w:val="24"/>
                <w:lang w:val="en-US"/>
              </w:rPr>
              <w:t xml:space="preserv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Indicate whether the freight carrier is </w:t>
      </w:r>
      <w:proofErr w:type="gramStart"/>
      <w:r w:rsidRPr="00BB4922">
        <w:rPr>
          <w:rFonts w:cstheme="minorHAnsi"/>
          <w:sz w:val="24"/>
          <w:szCs w:val="24"/>
          <w:lang w:val="en-US"/>
        </w:rPr>
        <w:t>a</w:t>
      </w:r>
      <w:proofErr w:type="gramEnd"/>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DSEGINTL</w:t>
      </w:r>
      <w:proofErr w:type="gramEnd"/>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proofErr w:type="gramStart"/>
      <w:r w:rsidR="00023431" w:rsidRPr="00BB4922">
        <w:rPr>
          <w:rFonts w:cstheme="minorHAnsi"/>
          <w:sz w:val="24"/>
          <w:szCs w:val="24"/>
          <w:lang w:val="en-US"/>
        </w:rPr>
        <w:t>manufacturing</w:t>
      </w:r>
      <w:r w:rsidRPr="00BB4922">
        <w:rPr>
          <w:rFonts w:cstheme="minorHAnsi"/>
          <w:sz w:val="24"/>
          <w:szCs w:val="24"/>
          <w:lang w:val="en-US"/>
        </w:rPr>
        <w:t>to</w:t>
      </w:r>
      <w:proofErr w:type="spellEnd"/>
      <w:proofErr w:type="gram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DFRET3ARM</w:t>
      </w:r>
      <w:proofErr w:type="gramEnd"/>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any freight expense incurred on shipments from the third-country port of entry to the affiliated reseller’s warehouse or other intermediate location.  If the sale is </w:t>
      </w:r>
      <w:proofErr w:type="gramStart"/>
      <w:r w:rsidRPr="00BB4922">
        <w:rPr>
          <w:rFonts w:cstheme="minorHAnsi"/>
          <w:sz w:val="24"/>
          <w:szCs w:val="24"/>
          <w:lang w:val="en-US"/>
        </w:rPr>
        <w:t>direct</w:t>
      </w:r>
      <w:proofErr w:type="gramEnd"/>
      <w:r w:rsidRPr="00BB4922">
        <w:rPr>
          <w:rFonts w:cstheme="minorHAnsi"/>
          <w:sz w:val="24"/>
          <w:szCs w:val="24"/>
          <w:lang w:val="en-US"/>
        </w:rPr>
        <w:t xml:space="preserve">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DFRET3CLI</w:t>
      </w:r>
      <w:proofErr w:type="gramEnd"/>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lastRenderedPageBreak/>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proofErr w:type="gramStart"/>
      <w:r w:rsidRPr="00BB4922">
        <w:rPr>
          <w:rFonts w:cstheme="minorHAnsi"/>
          <w:b/>
          <w:bCs/>
          <w:sz w:val="24"/>
          <w:szCs w:val="24"/>
          <w:lang w:val="en-US"/>
        </w:rPr>
        <w:t>Third-Country Customs Duty</w:t>
      </w:r>
      <w:proofErr w:type="gramEnd"/>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proofErr w:type="gramStart"/>
      <w:r w:rsidR="00023431" w:rsidRPr="00BB4922">
        <w:rPr>
          <w:rFonts w:cstheme="minorHAnsi"/>
          <w:sz w:val="24"/>
          <w:szCs w:val="24"/>
          <w:lang w:val="en-US"/>
        </w:rPr>
        <w:t>country of manufacturing</w:t>
      </w:r>
      <w:proofErr w:type="gramEnd"/>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lastRenderedPageBreak/>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w:t>
            </w:r>
            <w:proofErr w:type="gramStart"/>
            <w:r w:rsidRPr="00BB4922">
              <w:rPr>
                <w:rFonts w:cstheme="minorHAnsi"/>
                <w:b/>
                <w:sz w:val="24"/>
                <w:szCs w:val="24"/>
                <w:lang w:val="en-US"/>
              </w:rPr>
              <w:t xml:space="preserve">-  </w:t>
            </w:r>
            <w:r w:rsidR="00832020" w:rsidRPr="00BB4922">
              <w:rPr>
                <w:rFonts w:cstheme="minorHAnsi"/>
                <w:b/>
                <w:sz w:val="24"/>
                <w:szCs w:val="24"/>
                <w:lang w:val="en-US"/>
              </w:rPr>
              <w:t>Total</w:t>
            </w:r>
            <w:proofErr w:type="gramEnd"/>
            <w:r w:rsidR="00832020" w:rsidRPr="00BB4922">
              <w:rPr>
                <w:rFonts w:cstheme="minorHAnsi"/>
                <w:b/>
                <w:sz w:val="24"/>
                <w:szCs w:val="24"/>
                <w:lang w:val="en-US"/>
              </w:rPr>
              <w:t xml:space="preserve">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proofErr w:type="gramStart"/>
      <w:r w:rsidRPr="00BB4922">
        <w:rPr>
          <w:rFonts w:cstheme="minorHAnsi"/>
          <w:i/>
          <w:sz w:val="24"/>
          <w:szCs w:val="24"/>
          <w:lang w:val="en-US"/>
        </w:rPr>
        <w:t>Thereby</w:t>
      </w:r>
      <w:proofErr w:type="gramEnd"/>
      <w:r w:rsidRPr="00BB4922">
        <w:rPr>
          <w:rFonts w:cstheme="minorHAnsi"/>
          <w:i/>
          <w:sz w:val="24"/>
          <w:szCs w:val="24"/>
          <w:lang w:val="en-US"/>
        </w:rPr>
        <w:t xml:space="preserve">, the purpose of this item is </w:t>
      </w:r>
      <w:proofErr w:type="gramStart"/>
      <w:r w:rsidRPr="00BB4922">
        <w:rPr>
          <w:rFonts w:cstheme="minorHAnsi"/>
          <w:i/>
          <w:sz w:val="24"/>
          <w:szCs w:val="24"/>
          <w:lang w:val="en-US"/>
        </w:rPr>
        <w:t>assess</w:t>
      </w:r>
      <w:proofErr w:type="gramEnd"/>
      <w:r w:rsidRPr="00BB4922">
        <w:rPr>
          <w:rFonts w:cstheme="minorHAnsi"/>
          <w:i/>
          <w:sz w:val="24"/>
          <w:szCs w:val="24"/>
          <w:lang w:val="en-US"/>
        </w:rPr>
        <w:t xml:space="preserve"> whether the information </w:t>
      </w:r>
      <w:proofErr w:type="gramStart"/>
      <w:r w:rsidRPr="00BB4922">
        <w:rPr>
          <w:rFonts w:cstheme="minorHAnsi"/>
          <w:i/>
          <w:sz w:val="24"/>
          <w:szCs w:val="24"/>
          <w:lang w:val="en-US"/>
        </w:rPr>
        <w:t>of</w:t>
      </w:r>
      <w:proofErr w:type="gramEnd"/>
      <w:r w:rsidRPr="00BB4922">
        <w:rPr>
          <w:rFonts w:cstheme="minorHAnsi"/>
          <w:i/>
          <w:sz w:val="24"/>
          <w:szCs w:val="24"/>
          <w:lang w:val="en-US"/>
        </w:rPr>
        <w:t xml:space="preserve"> sales and exports </w:t>
      </w:r>
      <w:proofErr w:type="gramStart"/>
      <w:r w:rsidRPr="00BB4922">
        <w:rPr>
          <w:rFonts w:cstheme="minorHAnsi"/>
          <w:i/>
          <w:sz w:val="24"/>
          <w:szCs w:val="24"/>
          <w:lang w:val="en-US"/>
        </w:rPr>
        <w:t>are</w:t>
      </w:r>
      <w:proofErr w:type="gramEnd"/>
      <w:r w:rsidRPr="00BB4922">
        <w:rPr>
          <w:rFonts w:cstheme="minorHAnsi"/>
          <w:i/>
          <w:sz w:val="24"/>
          <w:szCs w:val="24"/>
          <w:lang w:val="en-US"/>
        </w:rPr>
        <w:t xml:space="preserve"> consistent with </w:t>
      </w:r>
      <w:proofErr w:type="gramStart"/>
      <w:r w:rsidRPr="00BB4922">
        <w:rPr>
          <w:rFonts w:cstheme="minorHAnsi"/>
          <w:i/>
          <w:sz w:val="24"/>
          <w:szCs w:val="24"/>
          <w:lang w:val="en-US"/>
        </w:rPr>
        <w:t>normal</w:t>
      </w:r>
      <w:proofErr w:type="gramEnd"/>
      <w:r w:rsidRPr="00BB4922">
        <w:rPr>
          <w:rFonts w:cstheme="minorHAnsi"/>
          <w:i/>
          <w:sz w:val="24"/>
          <w:szCs w:val="24"/>
          <w:lang w:val="en-US"/>
        </w:rPr>
        <w:t xml:space="preserve"> business operations of the company.  Furthermore, the description of cost structure could contribute, when necessary, to </w:t>
      </w:r>
      <w:proofErr w:type="gramStart"/>
      <w:r w:rsidRPr="00BB4922">
        <w:rPr>
          <w:rFonts w:cstheme="minorHAnsi"/>
          <w:i/>
          <w:sz w:val="24"/>
          <w:szCs w:val="24"/>
          <w:lang w:val="en-US"/>
        </w:rPr>
        <w:t>determine</w:t>
      </w:r>
      <w:proofErr w:type="gramEnd"/>
      <w:r w:rsidRPr="00BB4922">
        <w:rPr>
          <w:rFonts w:cstheme="minorHAnsi"/>
          <w:i/>
          <w:sz w:val="24"/>
          <w:szCs w:val="24"/>
          <w:lang w:val="en-US"/>
        </w:rPr>
        <w:t xml:space="preserv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 xml:space="preserve">relating to the manufacture of the product should be informed, regardless of the destination (domestic market, exports to third countries or exports to Brazil). Hence, </w:t>
      </w:r>
      <w:proofErr w:type="gramStart"/>
      <w:r w:rsidRPr="00BB4922">
        <w:rPr>
          <w:rFonts w:cstheme="minorHAnsi"/>
          <w:i/>
          <w:sz w:val="24"/>
          <w:szCs w:val="24"/>
          <w:lang w:val="en-US"/>
        </w:rPr>
        <w:t>in case</w:t>
      </w:r>
      <w:proofErr w:type="gramEnd"/>
      <w:r w:rsidRPr="00BB4922">
        <w:rPr>
          <w:rFonts w:cstheme="minorHAnsi"/>
          <w:i/>
          <w:sz w:val="24"/>
          <w:szCs w:val="24"/>
          <w:lang w:val="en-US"/>
        </w:rPr>
        <w:t xml:space="preserv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 xml:space="preserve">Appendix VI must be </w:t>
      </w:r>
      <w:proofErr w:type="gramStart"/>
      <w:r w:rsidRPr="00BB4922">
        <w:rPr>
          <w:rFonts w:cstheme="minorHAnsi"/>
          <w:bCs/>
          <w:sz w:val="24"/>
          <w:szCs w:val="24"/>
          <w:lang w:val="en-US"/>
        </w:rPr>
        <w:t>filled</w:t>
      </w:r>
      <w:r w:rsidR="00417F4F" w:rsidRPr="00BB4922">
        <w:rPr>
          <w:rFonts w:cstheme="minorHAnsi"/>
          <w:bCs/>
          <w:sz w:val="24"/>
          <w:szCs w:val="24"/>
          <w:lang w:val="en-US"/>
        </w:rPr>
        <w:t>,</w:t>
      </w:r>
      <w:proofErr w:type="gramEnd"/>
      <w:r w:rsidR="00417F4F" w:rsidRPr="00BB4922">
        <w:rPr>
          <w:rFonts w:cstheme="minorHAnsi"/>
          <w:bCs/>
          <w:sz w:val="24"/>
          <w:szCs w:val="24"/>
          <w:lang w:val="en-US"/>
        </w:rPr>
        <w:t xml:space="preserve">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AA5A25"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variable cost, which shall correspond to the sum of columns A.1, A.2, A.3 and A.4.</w:t>
            </w:r>
          </w:p>
        </w:tc>
      </w:tr>
      <w:tr w:rsidR="00DE1635" w:rsidRPr="00AA5A25"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w:t>
            </w:r>
            <w:proofErr w:type="gramStart"/>
            <w:r w:rsidRPr="00BB4922">
              <w:rPr>
                <w:rFonts w:cstheme="minorHAnsi"/>
                <w:sz w:val="24"/>
                <w:szCs w:val="24"/>
                <w:lang w:val="en-US"/>
              </w:rPr>
              <w:t>discriminated</w:t>
            </w:r>
            <w:proofErr w:type="gramEnd"/>
            <w:r w:rsidRPr="00BB4922">
              <w:rPr>
                <w:rFonts w:cstheme="minorHAnsi"/>
                <w:sz w:val="24"/>
                <w:szCs w:val="24"/>
                <w:lang w:val="en-US"/>
              </w:rPr>
              <w:t xml:space="preserve">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w:t>
            </w:r>
            <w:proofErr w:type="gramStart"/>
            <w:r w:rsidR="00DE1635" w:rsidRPr="00BB4922">
              <w:rPr>
                <w:rFonts w:cstheme="minorHAnsi"/>
                <w:sz w:val="24"/>
                <w:szCs w:val="24"/>
                <w:lang w:val="en-US"/>
              </w:rPr>
              <w:t>to</w:t>
            </w:r>
            <w:proofErr w:type="gramEnd"/>
            <w:r w:rsidR="00DE1635" w:rsidRPr="00BB4922">
              <w:rPr>
                <w:rFonts w:cstheme="minorHAnsi"/>
                <w:sz w:val="24"/>
                <w:szCs w:val="24"/>
                <w:lang w:val="en-US"/>
              </w:rPr>
              <w:t xml:space="preserve">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AA5A25"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other raw materials or inputs used in the manufacturing of the product. </w:t>
            </w:r>
          </w:p>
        </w:tc>
      </w:tr>
      <w:tr w:rsidR="00DE1635" w:rsidRPr="00AA5A25"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 xml:space="preserve">electrical energy or any other energy source (e.g.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xml:space="preserve">, among </w:t>
            </w:r>
            <w:proofErr w:type="gramStart"/>
            <w:r w:rsidR="00350CC7" w:rsidRPr="00BB4922">
              <w:rPr>
                <w:rFonts w:cstheme="minorHAnsi"/>
                <w:sz w:val="24"/>
                <w:szCs w:val="24"/>
                <w:lang w:val="en-US"/>
              </w:rPr>
              <w:t>other</w:t>
            </w:r>
            <w:proofErr w:type="gramEnd"/>
            <w:r w:rsidR="00350CC7" w:rsidRPr="00BB4922">
              <w:rPr>
                <w:rFonts w:cstheme="minorHAnsi"/>
                <w:sz w:val="24"/>
                <w:szCs w:val="24"/>
                <w:lang w:val="en-US"/>
              </w:rPr>
              <w:t>,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lastRenderedPageBreak/>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AA5A25"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 xml:space="preserve">i.e., the variable costs that are not individually </w:t>
            </w:r>
            <w:proofErr w:type="gramStart"/>
            <w:r w:rsidR="00C20A64" w:rsidRPr="00BB4922">
              <w:rPr>
                <w:rFonts w:cstheme="minorHAnsi"/>
                <w:sz w:val="24"/>
                <w:szCs w:val="24"/>
                <w:lang w:val="en-US"/>
              </w:rPr>
              <w:t>discriminated</w:t>
            </w:r>
            <w:proofErr w:type="gramEnd"/>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AA5A25"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AA5A25"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 xml:space="preserve">In addition, report, in the column to the right, the unit consumption which refers to direct labor, </w:t>
            </w:r>
            <w:proofErr w:type="spellStart"/>
            <w:r w:rsidRPr="00BB4922">
              <w:rPr>
                <w:rFonts w:cstheme="minorHAnsi"/>
                <w:sz w:val="24"/>
                <w:szCs w:val="24"/>
                <w:lang w:val="en-US"/>
              </w:rPr>
              <w:t>i</w:t>
            </w:r>
            <w:proofErr w:type="spellEnd"/>
            <w:proofErr w:type="gramStart"/>
            <w:r w:rsidRPr="00BB4922">
              <w:rPr>
                <w:rFonts w:cstheme="minorHAnsi"/>
                <w:sz w:val="24"/>
                <w:szCs w:val="24"/>
                <w:lang w:val="en-US"/>
              </w:rPr>
              <w:t>. e</w:t>
            </w:r>
            <w:proofErr w:type="gramEnd"/>
            <w:r w:rsidRPr="00BB4922">
              <w:rPr>
                <w:rFonts w:cstheme="minorHAnsi"/>
                <w:sz w:val="24"/>
                <w:szCs w:val="24"/>
                <w:lang w:val="en-US"/>
              </w:rPr>
              <w:t xml:space="preserve">., the number of hours worked needed </w:t>
            </w:r>
            <w:proofErr w:type="gramStart"/>
            <w:r w:rsidRPr="00BB4922">
              <w:rPr>
                <w:rFonts w:cstheme="minorHAnsi"/>
                <w:sz w:val="24"/>
                <w:szCs w:val="24"/>
                <w:lang w:val="en-US"/>
              </w:rPr>
              <w:t>to</w:t>
            </w:r>
            <w:proofErr w:type="gramEnd"/>
            <w:r w:rsidRPr="00BB4922">
              <w:rPr>
                <w:rFonts w:cstheme="minorHAnsi"/>
                <w:sz w:val="24"/>
                <w:szCs w:val="24"/>
                <w:lang w:val="en-US"/>
              </w:rPr>
              <w:t xml:space="preserve"> the manufacturing of one unit of the product.</w:t>
            </w:r>
          </w:p>
        </w:tc>
      </w:tr>
      <w:tr w:rsidR="008D2CE0" w:rsidRPr="00AA5A25"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all employees involved indirectly in the manufacturing of the product. It shall include wages, bonuses, overtime, vacations, insurance, illness aid and other benefits.</w:t>
            </w:r>
          </w:p>
        </w:tc>
      </w:tr>
      <w:tr w:rsidR="00617131" w:rsidRPr="00AA5A25"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fixed cost, which shall correspond to 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the depreciation allocated to the product. Explain the calculation </w:t>
            </w:r>
            <w:r w:rsidRPr="00BB4922">
              <w:rPr>
                <w:rFonts w:cstheme="minorHAnsi"/>
                <w:sz w:val="24"/>
                <w:szCs w:val="24"/>
                <w:lang w:val="en-US"/>
              </w:rPr>
              <w:lastRenderedPageBreak/>
              <w:t xml:space="preserve">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AA5A25"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lastRenderedPageBreak/>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 xml:space="preserve">On this field it must be discriminated other fixed costs deemed relevant for the manufacturing cost. Each one of the rubrics must be </w:t>
            </w:r>
            <w:proofErr w:type="gramStart"/>
            <w:r w:rsidRPr="00BB4922">
              <w:rPr>
                <w:rFonts w:cstheme="minorHAnsi"/>
                <w:sz w:val="24"/>
                <w:szCs w:val="24"/>
                <w:lang w:val="en-US"/>
              </w:rPr>
              <w:t>discriminated</w:t>
            </w:r>
            <w:proofErr w:type="gramEnd"/>
            <w:r w:rsidRPr="00BB4922">
              <w:rPr>
                <w:rFonts w:cstheme="minorHAnsi"/>
                <w:sz w:val="24"/>
                <w:szCs w:val="24"/>
                <w:lang w:val="en-US"/>
              </w:rPr>
              <w:t xml:space="preserve"> by inserting a new column in the worksheet (C.2.1 to C.2.n). The last column (C.2.n) may contain the sum of all other fixed costs deemed irrelevant, i.e., the fixed costs that are not individually </w:t>
            </w:r>
            <w:proofErr w:type="gramStart"/>
            <w:r w:rsidRPr="00BB4922">
              <w:rPr>
                <w:rFonts w:cstheme="minorHAnsi"/>
                <w:sz w:val="24"/>
                <w:szCs w:val="24"/>
                <w:lang w:val="en-US"/>
              </w:rPr>
              <w:t>discriminated</w:t>
            </w:r>
            <w:proofErr w:type="gramEnd"/>
            <w:r w:rsidRPr="00BB4922">
              <w:rPr>
                <w:rFonts w:cstheme="minorHAnsi"/>
                <w:sz w:val="24"/>
                <w:szCs w:val="24"/>
                <w:lang w:val="en-US"/>
              </w:rPr>
              <w:t>, without the need to specify such costs.</w:t>
            </w:r>
          </w:p>
        </w:tc>
      </w:tr>
      <w:tr w:rsidR="00DE1635" w:rsidRPr="00AA5A25"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A+B+C sum</w:t>
            </w:r>
          </w:p>
        </w:tc>
      </w:tr>
      <w:tr w:rsidR="00DE1635" w:rsidRPr="00AA5A25"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w:t>
            </w:r>
            <w:proofErr w:type="gramStart"/>
            <w:r w:rsidRPr="00BB4922">
              <w:rPr>
                <w:rFonts w:cstheme="minorHAnsi"/>
                <w:sz w:val="24"/>
                <w:szCs w:val="24"/>
                <w:lang w:val="en-US"/>
              </w:rPr>
              <w:t>ratio</w:t>
            </w:r>
            <w:proofErr w:type="gramEnd"/>
            <w:r w:rsidRPr="00BB4922">
              <w:rPr>
                <w:rFonts w:cstheme="minorHAnsi"/>
                <w:sz w:val="24"/>
                <w:szCs w:val="24"/>
                <w:lang w:val="en-US"/>
              </w:rPr>
              <w:t xml:space="preserve">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AA5A25"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w:t>
            </w:r>
            <w:proofErr w:type="gramStart"/>
            <w:r w:rsidRPr="00BB4922">
              <w:rPr>
                <w:rFonts w:cstheme="minorHAnsi"/>
                <w:sz w:val="24"/>
                <w:szCs w:val="24"/>
                <w:lang w:val="en-US"/>
              </w:rPr>
              <w:t>ratio</w:t>
            </w:r>
            <w:proofErr w:type="gramEnd"/>
            <w:r w:rsidRPr="00BB4922">
              <w:rPr>
                <w:rFonts w:cstheme="minorHAnsi"/>
                <w:sz w:val="24"/>
                <w:szCs w:val="24"/>
                <w:lang w:val="en-US"/>
              </w:rPr>
              <w:t xml:space="preserve">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AA5A25"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w:t>
            </w:r>
            <w:proofErr w:type="gramStart"/>
            <w:r w:rsidRPr="00BB4922">
              <w:rPr>
                <w:rFonts w:cstheme="minorHAnsi"/>
                <w:sz w:val="24"/>
                <w:szCs w:val="24"/>
                <w:lang w:val="en-US"/>
              </w:rPr>
              <w:t>ratio</w:t>
            </w:r>
            <w:proofErr w:type="gramEnd"/>
            <w:r w:rsidRPr="00BB4922">
              <w:rPr>
                <w:rFonts w:cstheme="minorHAnsi"/>
                <w:sz w:val="24"/>
                <w:szCs w:val="24"/>
                <w:lang w:val="en-US"/>
              </w:rPr>
              <w:t xml:space="preserve">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lastRenderedPageBreak/>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AA5A25"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 xml:space="preserve">1.4 In case </w:t>
      </w:r>
      <w:proofErr w:type="gramStart"/>
      <w:r w:rsidR="0014284C" w:rsidRPr="00BB4922">
        <w:rPr>
          <w:rFonts w:cstheme="minorHAnsi"/>
          <w:bCs/>
          <w:sz w:val="24"/>
          <w:szCs w:val="24"/>
          <w:lang w:val="en-US"/>
        </w:rPr>
        <w:t>product</w:t>
      </w:r>
      <w:proofErr w:type="gramEnd"/>
      <w:r w:rsidR="0014284C" w:rsidRPr="00BB4922">
        <w:rPr>
          <w:rFonts w:cstheme="minorHAnsi"/>
          <w:bCs/>
          <w:sz w:val="24"/>
          <w:szCs w:val="24"/>
          <w:lang w:val="en-US"/>
        </w:rPr>
        <w:t xml:space="preserve"> is manufactured</w:t>
      </w:r>
      <w:r w:rsidRPr="00BB4922">
        <w:rPr>
          <w:rFonts w:cstheme="minorHAnsi"/>
          <w:bCs/>
          <w:sz w:val="24"/>
          <w:szCs w:val="24"/>
          <w:lang w:val="en-US"/>
        </w:rPr>
        <w:t xml:space="preserve"> in more than one facility, as reported </w:t>
      </w:r>
      <w:proofErr w:type="gramStart"/>
      <w:r w:rsidRPr="00BB4922">
        <w:rPr>
          <w:rFonts w:cstheme="minorHAnsi"/>
          <w:bCs/>
          <w:sz w:val="24"/>
          <w:szCs w:val="24"/>
          <w:lang w:val="en-US"/>
        </w:rPr>
        <w:t>in</w:t>
      </w:r>
      <w:proofErr w:type="gramEnd"/>
      <w:r w:rsidRPr="00BB4922">
        <w:rPr>
          <w:rFonts w:cstheme="minorHAnsi"/>
          <w:bCs/>
          <w:sz w:val="24"/>
          <w:szCs w:val="24"/>
          <w:lang w:val="en-US"/>
        </w:rPr>
        <w:t xml:space="preserve">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56360"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DD3D2"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A954A"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FIELD NUMBER 1.0</w:t>
      </w:r>
      <w:proofErr w:type="gramStart"/>
      <w:r w:rsidRPr="00BB4922">
        <w:rPr>
          <w:rFonts w:asciiTheme="minorHAnsi" w:hAnsiTheme="minorHAnsi" w:cstheme="minorHAnsi"/>
          <w:b/>
          <w:bCs/>
          <w:lang w:val="en-US"/>
        </w:rPr>
        <w:t xml:space="preserve">: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Product</w:t>
      </w:r>
      <w:proofErr w:type="gramEnd"/>
      <w:r w:rsidRPr="00BB4922">
        <w:rPr>
          <w:rFonts w:asciiTheme="minorHAnsi" w:hAnsiTheme="minorHAnsi" w:cstheme="minorHAnsi"/>
          <w:b/>
          <w:bCs/>
          <w:lang w:val="en-US"/>
        </w:rPr>
        <w:t xml:space="preserve">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the</w:t>
      </w:r>
      <w:proofErr w:type="gramEnd"/>
      <w:r w:rsidRPr="00BB4922">
        <w:rPr>
          <w:rFonts w:cstheme="minorHAnsi"/>
          <w:sz w:val="24"/>
          <w:szCs w:val="24"/>
          <w:lang w:val="en-US"/>
        </w:rPr>
        <w:t xml:space="preserv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2.0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00C676BE" w:rsidRPr="00BB4922">
        <w:rPr>
          <w:rFonts w:cstheme="minorHAnsi"/>
          <w:b/>
          <w:bCs/>
          <w:sz w:val="24"/>
          <w:szCs w:val="24"/>
          <w:lang w:val="en-US"/>
        </w:rPr>
        <w:t>Product</w:t>
      </w:r>
      <w:proofErr w:type="gramEnd"/>
      <w:r w:rsidR="00C676BE" w:rsidRPr="00BB4922">
        <w:rPr>
          <w:rFonts w:cstheme="minorHAnsi"/>
          <w:b/>
          <w:bCs/>
          <w:sz w:val="24"/>
          <w:szCs w:val="24"/>
          <w:lang w:val="en-US"/>
        </w:rPr>
        <w:t xml:space="preserve">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ECODIP</w:t>
      </w:r>
      <w:proofErr w:type="gramEnd"/>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proofErr w:type="gramStart"/>
      <w:r w:rsidR="00E43746" w:rsidRPr="00BB4922">
        <w:rPr>
          <w:rFonts w:cstheme="minorHAnsi"/>
          <w:sz w:val="24"/>
          <w:szCs w:val="24"/>
          <w:lang w:val="en-US"/>
        </w:rPr>
        <w:t>to</w:t>
      </w:r>
      <w:proofErr w:type="gramEnd"/>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w:t>
      </w:r>
      <w:proofErr w:type="gramEnd"/>
      <w:r w:rsidRPr="00BB4922">
        <w:rPr>
          <w:rFonts w:cstheme="minorHAnsi"/>
          <w:sz w:val="24"/>
          <w:szCs w:val="24"/>
          <w:lang w:val="en-US"/>
        </w:rPr>
        <w:t xml:space="preserv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FIELD NUMBER 3.0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Invoice</w:t>
      </w:r>
      <w:proofErr w:type="gramEnd"/>
      <w:r w:rsidRPr="00BB4922">
        <w:rPr>
          <w:rFonts w:cstheme="minorHAnsi"/>
          <w:b/>
          <w:bCs/>
          <w:sz w:val="24"/>
          <w:szCs w:val="24"/>
          <w:lang w:val="en-US"/>
        </w:rPr>
        <w:t xml:space="preserv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EFAT</w:t>
      </w:r>
      <w:proofErr w:type="gramEnd"/>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escribe</w:t>
      </w:r>
      <w:proofErr w:type="gramEnd"/>
      <w:r w:rsidRPr="00BB4922">
        <w:rPr>
          <w:rFonts w:cstheme="minorHAnsi"/>
          <w:sz w:val="24"/>
          <w:szCs w:val="24"/>
          <w:lang w:val="en-US"/>
        </w:rPr>
        <w:t xml:space="preserv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Invoice</w:t>
      </w:r>
      <w:proofErr w:type="gramEnd"/>
      <w:r w:rsidRPr="00BB4922">
        <w:rPr>
          <w:rFonts w:cstheme="minorHAnsi"/>
          <w:b/>
          <w:bCs/>
          <w:sz w:val="24"/>
          <w:szCs w:val="24"/>
          <w:lang w:val="en-US"/>
        </w:rPr>
        <w:t xml:space="preserv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EDATAFAT</w:t>
      </w:r>
      <w:proofErr w:type="gramEnd"/>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w:t>
      </w:r>
      <w:proofErr w:type="gramEnd"/>
      <w:r w:rsidRPr="00BB4922">
        <w:rPr>
          <w:rFonts w:cstheme="minorHAnsi"/>
          <w:sz w:val="24"/>
          <w:szCs w:val="24"/>
          <w:lang w:val="en-US"/>
        </w:rPr>
        <w:t xml:space="preserv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FIELD NUMBER 4.1</w:t>
      </w:r>
      <w:proofErr w:type="gramStart"/>
      <w:r w:rsidRPr="00BB4922">
        <w:rPr>
          <w:rFonts w:cstheme="minorHAnsi"/>
          <w:b/>
          <w:bCs/>
          <w:sz w:val="24"/>
          <w:szCs w:val="24"/>
          <w:lang w:val="en-US"/>
        </w:rPr>
        <w:t xml:space="preserve">: </w:t>
      </w:r>
      <w:r w:rsidRPr="00BB4922">
        <w:rPr>
          <w:rFonts w:cstheme="minorHAnsi"/>
          <w:b/>
          <w:bCs/>
          <w:sz w:val="24"/>
          <w:szCs w:val="24"/>
          <w:lang w:val="en-US"/>
        </w:rPr>
        <w:tab/>
        <w:t>Date</w:t>
      </w:r>
      <w:proofErr w:type="gramEnd"/>
      <w:r w:rsidRPr="00BB4922">
        <w:rPr>
          <w:rFonts w:cstheme="minorHAnsi"/>
          <w:b/>
          <w:bCs/>
          <w:sz w:val="24"/>
          <w:szCs w:val="24"/>
          <w:lang w:val="en-US"/>
        </w:rPr>
        <w:t xml:space="preserv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EVENDT</w:t>
      </w:r>
      <w:proofErr w:type="gramEnd"/>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In</w:t>
      </w:r>
      <w:proofErr w:type="gramEnd"/>
      <w:r w:rsidRPr="00BB4922">
        <w:rPr>
          <w:rFonts w:cstheme="minorHAnsi"/>
          <w:sz w:val="24"/>
          <w:szCs w:val="24"/>
          <w:lang w:val="en-US"/>
        </w:rPr>
        <w:t xml:space="preserve"> general, the date of sale is the invoice date. However, in long terms contracts, the date of sale can be, for instance, the contract date. The date of </w:t>
      </w:r>
      <w:proofErr w:type="gramStart"/>
      <w:r w:rsidRPr="00BB4922">
        <w:rPr>
          <w:rFonts w:cstheme="minorHAnsi"/>
          <w:sz w:val="24"/>
          <w:szCs w:val="24"/>
          <w:lang w:val="en-US"/>
        </w:rPr>
        <w:t>sale</w:t>
      </w:r>
      <w:proofErr w:type="gramEnd"/>
      <w:r w:rsidRPr="00BB4922">
        <w:rPr>
          <w:rFonts w:cstheme="minorHAnsi"/>
          <w:sz w:val="24"/>
          <w:szCs w:val="24"/>
          <w:lang w:val="en-US"/>
        </w:rPr>
        <w:t xml:space="preserv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5.0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Date</w:t>
      </w:r>
      <w:proofErr w:type="gramEnd"/>
      <w:r w:rsidRPr="00BB4922">
        <w:rPr>
          <w:rFonts w:cstheme="minorHAnsi"/>
          <w:b/>
          <w:bCs/>
          <w:sz w:val="24"/>
          <w:szCs w:val="24"/>
          <w:lang w:val="en-US"/>
        </w:rPr>
        <w:t xml:space="preserv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EDATAEMB</w:t>
      </w:r>
      <w:proofErr w:type="gramEnd"/>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w:t>
      </w:r>
      <w:proofErr w:type="gramEnd"/>
      <w:r w:rsidRPr="00BB4922">
        <w:rPr>
          <w:rFonts w:cstheme="minorHAnsi"/>
          <w:sz w:val="24"/>
          <w:szCs w:val="24"/>
          <w:lang w:val="en-US"/>
        </w:rPr>
        <w:t xml:space="preserv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FIELD NUMBER 6.0</w:t>
      </w:r>
      <w:proofErr w:type="gramStart"/>
      <w:r w:rsidRPr="00BB4922">
        <w:rPr>
          <w:rFonts w:asciiTheme="minorHAnsi" w:hAnsiTheme="minorHAnsi" w:cstheme="minorHAnsi"/>
          <w:b/>
          <w:bCs/>
          <w:lang w:val="en-US"/>
        </w:rPr>
        <w:t xml:space="preserve">: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Customer</w:t>
      </w:r>
      <w:proofErr w:type="gramEnd"/>
      <w:r w:rsidRPr="00BB4922">
        <w:rPr>
          <w:rFonts w:asciiTheme="minorHAnsi" w:hAnsiTheme="minorHAnsi" w:cstheme="minorHAnsi"/>
          <w:b/>
          <w:bCs/>
          <w:lang w:val="en-US"/>
        </w:rPr>
        <w:t xml:space="preserve">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ECLICOD</w:t>
      </w:r>
      <w:proofErr w:type="gramEnd"/>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w:t>
      </w:r>
      <w:proofErr w:type="gramEnd"/>
      <w:r w:rsidRPr="00BB4922">
        <w:rPr>
          <w:rFonts w:cstheme="minorHAnsi"/>
          <w:sz w:val="24"/>
          <w:szCs w:val="24"/>
          <w:lang w:val="en-US"/>
        </w:rPr>
        <w:t xml:space="preserv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6.1</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ECLINOM</w:t>
      </w:r>
      <w:proofErr w:type="gramEnd"/>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7.0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ERELCLI</w:t>
      </w:r>
      <w:proofErr w:type="gramEnd"/>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w:t>
      </w:r>
      <w:proofErr w:type="gramEnd"/>
      <w:r w:rsidRPr="00BB4922">
        <w:rPr>
          <w:rFonts w:cstheme="minorHAnsi"/>
          <w:sz w:val="24"/>
          <w:szCs w:val="24"/>
          <w:lang w:val="en-US"/>
        </w:rPr>
        <w:t xml:space="preserve">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8.0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Customer</w:t>
      </w:r>
      <w:proofErr w:type="gramEnd"/>
      <w:r w:rsidRPr="00BB4922">
        <w:rPr>
          <w:rFonts w:cstheme="minorHAnsi"/>
          <w:b/>
          <w:bCs/>
          <w:sz w:val="24"/>
          <w:szCs w:val="24"/>
          <w:lang w:val="en-US"/>
        </w:rPr>
        <w:t xml:space="preserve">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ECATCLI</w:t>
      </w:r>
      <w:proofErr w:type="gramEnd"/>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w:t>
      </w:r>
      <w:proofErr w:type="gramEnd"/>
      <w:r w:rsidRPr="00BB4922">
        <w:rPr>
          <w:rFonts w:cstheme="minorHAnsi"/>
          <w:sz w:val="24"/>
          <w:szCs w:val="24"/>
          <w:lang w:val="en-US"/>
        </w:rPr>
        <w:t xml:space="preserve">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1 until n)</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Date</w:t>
      </w:r>
      <w:proofErr w:type="gramEnd"/>
      <w:r w:rsidRPr="00BB4922">
        <w:rPr>
          <w:rFonts w:cstheme="minorHAnsi"/>
          <w:b/>
          <w:bCs/>
          <w:sz w:val="24"/>
          <w:szCs w:val="24"/>
          <w:lang w:val="en-US"/>
        </w:rPr>
        <w:t xml:space="preserv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EPAGDT</w:t>
      </w:r>
      <w:proofErr w:type="gramEnd"/>
      <w:r w:rsidRPr="00BB4922">
        <w:rPr>
          <w:rFonts w:cstheme="minorHAnsi"/>
          <w:sz w:val="24"/>
          <w:szCs w:val="24"/>
          <w:lang w:val="en-US"/>
        </w:rPr>
        <w:t xml:space="preserve">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w:t>
      </w:r>
      <w:proofErr w:type="gramEnd"/>
      <w:r w:rsidRPr="00BB4922">
        <w:rPr>
          <w:rFonts w:cstheme="minorHAnsi"/>
          <w:sz w:val="24"/>
          <w:szCs w:val="24"/>
          <w:lang w:val="en-US"/>
        </w:rPr>
        <w:t xml:space="preserve">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FIELD NUMBER 10.0</w:t>
      </w:r>
      <w:proofErr w:type="gramStart"/>
      <w:r w:rsidRPr="00BB4922">
        <w:rPr>
          <w:rFonts w:cstheme="minorHAnsi"/>
          <w:b/>
          <w:bCs/>
          <w:color w:val="000000" w:themeColor="text1"/>
          <w:sz w:val="24"/>
          <w:szCs w:val="24"/>
          <w:lang w:val="en-US"/>
        </w:rPr>
        <w:t xml:space="preserve">: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w:t>
      </w:r>
      <w:proofErr w:type="gramEnd"/>
      <w:r w:rsidR="00AB101F" w:rsidRPr="00BB4922">
        <w:rPr>
          <w:rFonts w:cstheme="minorHAnsi"/>
          <w:b/>
          <w:bCs/>
          <w:color w:val="000000" w:themeColor="text1"/>
          <w:sz w:val="24"/>
          <w:szCs w:val="24"/>
          <w:lang w:val="en-US"/>
        </w:rPr>
        <w:t xml:space="preserve">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roofErr w:type="gramEnd"/>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escribe</w:t>
      </w:r>
      <w:proofErr w:type="gramEnd"/>
      <w:r w:rsidRPr="00BB4922">
        <w:rPr>
          <w:rFonts w:cstheme="minorHAnsi"/>
          <w:sz w:val="24"/>
          <w:szCs w:val="24"/>
          <w:lang w:val="en-US"/>
        </w:rPr>
        <w:t xml:space="preserv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 or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EQTDVEND</w:t>
      </w:r>
      <w:proofErr w:type="gramEnd"/>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w:t>
      </w:r>
      <w:proofErr w:type="gramEnd"/>
      <w:r w:rsidRPr="00BB4922">
        <w:rPr>
          <w:rFonts w:cstheme="minorHAnsi"/>
          <w:sz w:val="24"/>
          <w:szCs w:val="24"/>
          <w:lang w:val="en-US"/>
        </w:rPr>
        <w:t xml:space="preserve">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lastRenderedPageBreak/>
        <w:t>FIELD NUMBER 11.1</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Quantity</w:t>
      </w:r>
      <w:proofErr w:type="gramEnd"/>
      <w:r w:rsidRPr="00BB4922">
        <w:rPr>
          <w:rFonts w:cstheme="minorHAnsi"/>
          <w:b/>
          <w:bCs/>
          <w:sz w:val="24"/>
          <w:szCs w:val="24"/>
          <w:lang w:val="en-US"/>
        </w:rPr>
        <w:t xml:space="preserve">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EQTDCOM</w:t>
      </w:r>
      <w:proofErr w:type="gramEnd"/>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 sales unit</w:t>
      </w:r>
      <w:proofErr w:type="gramEnd"/>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9427E"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Gross</w:t>
      </w:r>
      <w:proofErr w:type="gramEnd"/>
      <w:r w:rsidRPr="00BB4922">
        <w:rPr>
          <w:rFonts w:cstheme="minorHAnsi"/>
          <w:b/>
          <w:bCs/>
          <w:sz w:val="24"/>
          <w:szCs w:val="24"/>
          <w:lang w:val="en-US"/>
        </w:rPr>
        <w:t xml:space="preserve">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 xml:space="preserve">Discounts and </w:t>
      </w:r>
      <w:proofErr w:type="gramStart"/>
      <w:r w:rsidRPr="00BB4922">
        <w:rPr>
          <w:rFonts w:cstheme="minorHAnsi"/>
          <w:sz w:val="24"/>
          <w:szCs w:val="24"/>
          <w:lang w:val="en-US"/>
        </w:rPr>
        <w:t>rebates</w:t>
      </w:r>
      <w:proofErr w:type="gramEnd"/>
      <w:r w:rsidRPr="00BB4922">
        <w:rPr>
          <w:rFonts w:cstheme="minorHAnsi"/>
          <w:sz w:val="24"/>
          <w:szCs w:val="24"/>
          <w:lang w:val="en-US"/>
        </w:rPr>
        <w:t xml:space="preserve">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proofErr w:type="gramStart"/>
      <w:r w:rsidRPr="00BB4922">
        <w:rPr>
          <w:rFonts w:cstheme="minorHAnsi"/>
          <w:b/>
          <w:bCs/>
          <w:sz w:val="24"/>
          <w:szCs w:val="24"/>
          <w:lang w:val="en-US"/>
        </w:rPr>
        <w:t>:</w:t>
      </w:r>
      <w:r w:rsidR="00315185" w:rsidRPr="00BB4922">
        <w:rPr>
          <w:rFonts w:cstheme="minorHAnsi"/>
          <w:b/>
          <w:bCs/>
          <w:sz w:val="24"/>
          <w:szCs w:val="24"/>
          <w:lang w:val="en-US"/>
        </w:rPr>
        <w:tab/>
      </w:r>
      <w:r w:rsidRPr="00BB4922">
        <w:rPr>
          <w:rFonts w:cstheme="minorHAnsi"/>
          <w:b/>
          <w:bCs/>
          <w:sz w:val="24"/>
          <w:szCs w:val="24"/>
          <w:lang w:val="en-US"/>
        </w:rPr>
        <w:t xml:space="preserve"> Early</w:t>
      </w:r>
      <w:proofErr w:type="gramEnd"/>
      <w:r w:rsidRPr="00BB4922">
        <w:rPr>
          <w:rFonts w:cstheme="minorHAnsi"/>
          <w:b/>
          <w:bCs/>
          <w:sz w:val="24"/>
          <w:szCs w:val="24"/>
          <w:lang w:val="en-US"/>
        </w:rPr>
        <w:t xml:space="preserve">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EDESPANT</w:t>
      </w:r>
      <w:proofErr w:type="gramEnd"/>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xplain</w:t>
      </w:r>
      <w:proofErr w:type="gramEnd"/>
      <w:r w:rsidRPr="00BB4922">
        <w:rPr>
          <w:rFonts w:cstheme="minorHAnsi"/>
          <w:sz w:val="24"/>
          <w:szCs w:val="24"/>
          <w:lang w:val="en-US"/>
        </w:rPr>
        <w:t xml:space="preserve"> your policy for granting early payment discount. If such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13.2</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Quantity</w:t>
      </w:r>
      <w:proofErr w:type="gramEnd"/>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EDESQTD</w:t>
      </w:r>
      <w:proofErr w:type="gramEnd"/>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w:t>
      </w:r>
      <w:proofErr w:type="gramEnd"/>
      <w:r w:rsidRPr="00BB4922">
        <w:rPr>
          <w:rFonts w:cstheme="minorHAnsi"/>
          <w:sz w:val="24"/>
          <w:szCs w:val="24"/>
          <w:lang w:val="en-US"/>
        </w:rPr>
        <w:t xml:space="preserve"> a discount has been granted due to the quantities sold, report the unit value of such </w:t>
      </w:r>
      <w:proofErr w:type="gramStart"/>
      <w:r w:rsidRPr="00BB4922">
        <w:rPr>
          <w:rFonts w:cstheme="minorHAnsi"/>
          <w:sz w:val="24"/>
          <w:szCs w:val="24"/>
          <w:lang w:val="en-US"/>
        </w:rPr>
        <w:t>discount</w:t>
      </w:r>
      <w:proofErr w:type="gramEnd"/>
      <w:r w:rsidRPr="00BB4922">
        <w:rPr>
          <w:rFonts w:cstheme="minorHAnsi"/>
          <w:sz w:val="24"/>
          <w:szCs w:val="24"/>
          <w:lang w:val="en-US"/>
        </w:rPr>
        <w: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xplain</w:t>
      </w:r>
      <w:proofErr w:type="gramEnd"/>
      <w:r w:rsidRPr="00BB4922">
        <w:rPr>
          <w:rFonts w:cstheme="minorHAnsi"/>
          <w:sz w:val="24"/>
          <w:szCs w:val="24"/>
          <w:lang w:val="en-US"/>
        </w:rPr>
        <w:t xml:space="preserve"> your policy for granting quantity discount, clarifying if such discount is granted in the form of credit, discount on future sales or merchandise. If such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varies </w:t>
      </w:r>
      <w:r w:rsidRPr="00BB4922">
        <w:rPr>
          <w:rFonts w:cstheme="minorHAnsi"/>
          <w:sz w:val="24"/>
          <w:szCs w:val="24"/>
          <w:lang w:val="en-US"/>
        </w:rPr>
        <w:lastRenderedPageBreak/>
        <w:t xml:space="preserve">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3 until n)</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00D8549C" w:rsidRPr="00BB4922">
        <w:rPr>
          <w:rFonts w:cstheme="minorHAnsi"/>
          <w:b/>
          <w:bCs/>
          <w:sz w:val="24"/>
          <w:szCs w:val="24"/>
          <w:lang w:val="en-US"/>
        </w:rPr>
        <w:t>Other</w:t>
      </w:r>
      <w:proofErr w:type="gramEnd"/>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EOUTDES</w:t>
      </w:r>
      <w:proofErr w:type="gramEnd"/>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unit value of other discounts granted to the customer, clarifying if such discounts have already been considered </w:t>
      </w:r>
      <w:proofErr w:type="gramStart"/>
      <w:r w:rsidRPr="00BB4922">
        <w:rPr>
          <w:rFonts w:cstheme="minorHAnsi"/>
          <w:sz w:val="24"/>
          <w:szCs w:val="24"/>
          <w:lang w:val="en-US"/>
        </w:rPr>
        <w:t>for determining</w:t>
      </w:r>
      <w:proofErr w:type="gramEnd"/>
      <w:r w:rsidRPr="00BB4922">
        <w:rPr>
          <w:rFonts w:cstheme="minorHAnsi"/>
          <w:sz w:val="24"/>
          <w:szCs w:val="24"/>
          <w:lang w:val="en-US"/>
        </w:rPr>
        <w:t xml:space="preserve"> the gross unit price </w:t>
      </w:r>
      <w:proofErr w:type="gramStart"/>
      <w:r w:rsidRPr="00BB4922">
        <w:rPr>
          <w:rFonts w:cstheme="minorHAnsi"/>
          <w:sz w:val="24"/>
          <w:szCs w:val="24"/>
          <w:lang w:val="en-US"/>
        </w:rPr>
        <w:t>referred</w:t>
      </w:r>
      <w:proofErr w:type="gramEnd"/>
      <w:r w:rsidRPr="00BB4922">
        <w:rPr>
          <w:rFonts w:cstheme="minorHAnsi"/>
          <w:sz w:val="24"/>
          <w:szCs w:val="24"/>
          <w:lang w:val="en-US"/>
        </w:rPr>
        <w:t xml:space="preserve">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ative</w:t>
      </w:r>
      <w:proofErr w:type="gramStart"/>
      <w:r w:rsidR="00CB2FD2" w:rsidRPr="00BB4922">
        <w:rPr>
          <w:rFonts w:cstheme="minorHAnsi"/>
          <w:sz w:val="24"/>
          <w:szCs w:val="24"/>
          <w:lang w:val="en-US"/>
        </w:rPr>
        <w:t xml:space="preser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w:t>
      </w:r>
      <w:proofErr w:type="gramEnd"/>
      <w:r w:rsidR="00CB2FD2" w:rsidRPr="00BB4922">
        <w:rPr>
          <w:rFonts w:cstheme="minorHAnsi"/>
          <w:sz w:val="24"/>
          <w:szCs w:val="24"/>
          <w:lang w:val="en-US"/>
        </w:rPr>
        <w:t xml:space="preserve">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is granted in the form of credit, discount on future sales or merchandise. If such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varies according </w:t>
      </w:r>
      <w:proofErr w:type="gramStart"/>
      <w:r w:rsidRPr="00BB4922">
        <w:rPr>
          <w:rFonts w:cstheme="minorHAnsi"/>
          <w:sz w:val="24"/>
          <w:szCs w:val="24"/>
          <w:lang w:val="en-US"/>
        </w:rPr>
        <w:t>with</w:t>
      </w:r>
      <w:proofErr w:type="gramEnd"/>
      <w:r w:rsidRPr="00BB4922">
        <w:rPr>
          <w:rFonts w:cstheme="minorHAnsi"/>
          <w:sz w:val="24"/>
          <w:szCs w:val="24"/>
          <w:lang w:val="en-US"/>
        </w:rPr>
        <w:t xml:space="preserve"> the customer, provide a brief explanation </w:t>
      </w:r>
      <w:proofErr w:type="gramStart"/>
      <w:r w:rsidRPr="00BB4922">
        <w:rPr>
          <w:rFonts w:cstheme="minorHAnsi"/>
          <w:sz w:val="24"/>
          <w:szCs w:val="24"/>
          <w:lang w:val="en-US"/>
        </w:rPr>
        <w:t>on</w:t>
      </w:r>
      <w:proofErr w:type="gramEnd"/>
      <w:r w:rsidRPr="00BB4922">
        <w:rPr>
          <w:rFonts w:cstheme="minorHAnsi"/>
          <w:sz w:val="24"/>
          <w:szCs w:val="24"/>
          <w:lang w:val="en-US"/>
        </w:rPr>
        <w:t xml:space="preserve">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w:t>
      </w:r>
      <w:proofErr w:type="gramStart"/>
      <w:r w:rsidRPr="00BB4922">
        <w:rPr>
          <w:rFonts w:cstheme="minorHAnsi"/>
          <w:b/>
          <w:bCs/>
          <w:sz w:val="24"/>
          <w:szCs w:val="24"/>
          <w:lang w:val="en-US"/>
        </w:rPr>
        <w:t>) :</w:t>
      </w:r>
      <w:proofErr w:type="gramEnd"/>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w:t>
      </w:r>
      <w:proofErr w:type="gramEnd"/>
      <w:r w:rsidRPr="00BB4922">
        <w:rPr>
          <w:rFonts w:cstheme="minorHAnsi"/>
          <w:sz w:val="24"/>
          <w:szCs w:val="24"/>
          <w:lang w:val="en-US"/>
        </w:rPr>
        <w:t xml:space="preserve"> </w:t>
      </w:r>
      <w:proofErr w:type="gramStart"/>
      <w:r w:rsidRPr="00BB4922">
        <w:rPr>
          <w:rFonts w:cstheme="minorHAnsi"/>
          <w:sz w:val="24"/>
          <w:szCs w:val="24"/>
          <w:lang w:val="en-US"/>
        </w:rPr>
        <w:t>the</w:t>
      </w:r>
      <w:proofErr w:type="gramEnd"/>
      <w:r w:rsidRPr="00BB4922">
        <w:rPr>
          <w:rFonts w:cstheme="minorHAnsi"/>
          <w:sz w:val="24"/>
          <w:szCs w:val="24"/>
          <w:lang w:val="en-US"/>
        </w:rPr>
        <w:t xml:space="preserve"> unit value of each rebate granted to the customer, clarifying if such rebates have already been considered </w:t>
      </w:r>
      <w:proofErr w:type="gramStart"/>
      <w:r w:rsidRPr="00BB4922">
        <w:rPr>
          <w:rFonts w:cstheme="minorHAnsi"/>
          <w:sz w:val="24"/>
          <w:szCs w:val="24"/>
          <w:lang w:val="en-US"/>
        </w:rPr>
        <w:t>for determining</w:t>
      </w:r>
      <w:proofErr w:type="gramEnd"/>
      <w:r w:rsidRPr="00BB4922">
        <w:rPr>
          <w:rFonts w:cstheme="minorHAnsi"/>
          <w:sz w:val="24"/>
          <w:szCs w:val="24"/>
          <w:lang w:val="en-US"/>
        </w:rPr>
        <w:t xml:space="preserve"> the gross unit price </w:t>
      </w:r>
      <w:proofErr w:type="gramStart"/>
      <w:r w:rsidRPr="00BB4922">
        <w:rPr>
          <w:rFonts w:cstheme="minorHAnsi"/>
          <w:sz w:val="24"/>
          <w:szCs w:val="24"/>
          <w:lang w:val="en-US"/>
        </w:rPr>
        <w:t>referred</w:t>
      </w:r>
      <w:proofErr w:type="gramEnd"/>
      <w:r w:rsidRPr="00BB4922">
        <w:rPr>
          <w:rFonts w:cstheme="minorHAnsi"/>
          <w:sz w:val="24"/>
          <w:szCs w:val="24"/>
          <w:lang w:val="en-US"/>
        </w:rPr>
        <w:t xml:space="preserve">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xplain</w:t>
      </w:r>
      <w:proofErr w:type="gramEnd"/>
      <w:r w:rsidR="007A2D30" w:rsidRPr="00BB4922">
        <w:rPr>
          <w:rFonts w:cstheme="minorHAnsi"/>
          <w:sz w:val="24"/>
          <w:szCs w:val="24"/>
          <w:lang w:val="en-US"/>
        </w:rPr>
        <w:t xml:space="preserve">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FIELD NUMBER 15.0</w:t>
      </w:r>
      <w:proofErr w:type="gramStart"/>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Credit</w:t>
      </w:r>
      <w:proofErr w:type="gramEnd"/>
      <w:r w:rsidRPr="00BB4922">
        <w:rPr>
          <w:rFonts w:cstheme="minorHAnsi"/>
          <w:b/>
          <w:bCs/>
          <w:sz w:val="24"/>
          <w:szCs w:val="24"/>
          <w:lang w:val="en-US"/>
        </w:rPr>
        <w:t xml:space="preserve">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 xml:space="preserve">: </w:t>
      </w:r>
      <w:r w:rsidRPr="00BB4922">
        <w:rPr>
          <w:rFonts w:cstheme="minorHAnsi"/>
          <w:sz w:val="24"/>
          <w:szCs w:val="24"/>
          <w:lang w:val="en-US"/>
        </w:rPr>
        <w:tab/>
        <w:t>ECUSTFIN</w:t>
      </w:r>
      <w:proofErr w:type="gramEnd"/>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Description</w:t>
      </w:r>
      <w:proofErr w:type="gramStart"/>
      <w:r w:rsidRPr="00BB4922">
        <w:rPr>
          <w:rFonts w:asciiTheme="minorHAnsi" w:hAnsiTheme="minorHAnsi" w:cstheme="minorHAnsi"/>
          <w:sz w:val="24"/>
          <w:szCs w:val="24"/>
          <w:lang w:val="en-US"/>
        </w:rPr>
        <w:t xml:space="preserve">: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w:t>
      </w:r>
      <w:proofErr w:type="gramEnd"/>
      <w:r w:rsidR="008B38D1" w:rsidRPr="00BB4922">
        <w:rPr>
          <w:rFonts w:asciiTheme="minorHAnsi" w:hAnsiTheme="minorHAnsi" w:cstheme="minorHAnsi"/>
          <w:sz w:val="24"/>
          <w:szCs w:val="24"/>
          <w:lang w:val="en-US"/>
        </w:rPr>
        <w:t xml:space="preserve"> </w:t>
      </w:r>
      <w:proofErr w:type="gramStart"/>
      <w:r w:rsidR="008B38D1" w:rsidRPr="00BB4922">
        <w:rPr>
          <w:rFonts w:asciiTheme="minorHAnsi" w:hAnsiTheme="minorHAnsi" w:cstheme="minorHAnsi"/>
          <w:sz w:val="24"/>
          <w:szCs w:val="24"/>
          <w:lang w:val="en-US"/>
        </w:rPr>
        <w:t>the</w:t>
      </w:r>
      <w:proofErr w:type="gramEnd"/>
      <w:r w:rsidR="008B38D1" w:rsidRPr="00BB4922">
        <w:rPr>
          <w:rFonts w:asciiTheme="minorHAnsi" w:hAnsiTheme="minorHAnsi" w:cstheme="minorHAnsi"/>
          <w:sz w:val="24"/>
          <w:szCs w:val="24"/>
          <w:lang w:val="en-US"/>
        </w:rPr>
        <w:t xml:space="preserv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ERECJUR</w:t>
      </w:r>
      <w:proofErr w:type="gramEnd"/>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proofErr w:type="gramStart"/>
      <w:r w:rsidRPr="00BB4922">
        <w:rPr>
          <w:rFonts w:cstheme="minorHAnsi"/>
          <w:bCs/>
          <w:sz w:val="24"/>
          <w:szCs w:val="24"/>
          <w:lang w:val="en-US"/>
        </w:rPr>
        <w:t xml:space="preserve"> </w:t>
      </w:r>
      <w:r w:rsidRPr="00BB4922">
        <w:rPr>
          <w:rFonts w:cstheme="minorHAnsi"/>
          <w:bCs/>
          <w:sz w:val="24"/>
          <w:szCs w:val="24"/>
          <w:lang w:val="en-US"/>
        </w:rPr>
        <w:tab/>
        <w:t>Report</w:t>
      </w:r>
      <w:proofErr w:type="gramEnd"/>
      <w:r w:rsidRPr="00BB4922">
        <w:rPr>
          <w:rFonts w:cstheme="minorHAnsi"/>
          <w:bCs/>
          <w:sz w:val="24"/>
          <w:szCs w:val="24"/>
          <w:lang w:val="en-US"/>
        </w:rPr>
        <w:t xml:space="preserve">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proofErr w:type="gramStart"/>
      <w:r w:rsidRPr="00BB4922">
        <w:rPr>
          <w:rFonts w:cstheme="minorHAnsi"/>
          <w:bCs/>
          <w:sz w:val="24"/>
          <w:szCs w:val="24"/>
          <w:lang w:val="en-US"/>
        </w:rPr>
        <w:t>from</w:t>
      </w:r>
      <w:proofErr w:type="gramEnd"/>
      <w:r w:rsidRPr="00BB4922">
        <w:rPr>
          <w:rFonts w:cstheme="minorHAnsi"/>
          <w:bCs/>
          <w:sz w:val="24"/>
          <w:szCs w:val="24"/>
          <w:lang w:val="en-US"/>
        </w:rPr>
        <w:t xml:space="preserve">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005367C5" w:rsidRPr="00BB4922">
        <w:rPr>
          <w:rFonts w:cstheme="minorHAnsi"/>
          <w:bCs/>
          <w:sz w:val="24"/>
          <w:szCs w:val="24"/>
          <w:lang w:val="en-US"/>
        </w:rPr>
        <w:t>R</w:t>
      </w:r>
      <w:r w:rsidRPr="00BB4922">
        <w:rPr>
          <w:rFonts w:cstheme="minorHAnsi"/>
          <w:bCs/>
          <w:sz w:val="24"/>
          <w:szCs w:val="24"/>
          <w:lang w:val="en-US"/>
        </w:rPr>
        <w:t>eport</w:t>
      </w:r>
      <w:proofErr w:type="gramEnd"/>
      <w:r w:rsidRPr="00BB4922">
        <w:rPr>
          <w:rFonts w:cstheme="minorHAnsi"/>
          <w:bCs/>
          <w:sz w:val="24"/>
          <w:szCs w:val="24"/>
          <w:lang w:val="en-US"/>
        </w:rPr>
        <w:t xml:space="preserve">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005367C5" w:rsidRPr="00BB4922">
        <w:rPr>
          <w:rFonts w:cstheme="minorHAnsi"/>
          <w:bCs/>
          <w:sz w:val="24"/>
          <w:szCs w:val="24"/>
          <w:lang w:val="en-US"/>
        </w:rPr>
        <w:t>R</w:t>
      </w:r>
      <w:r w:rsidRPr="00BB4922">
        <w:rPr>
          <w:rFonts w:cstheme="minorHAnsi"/>
          <w:bCs/>
          <w:sz w:val="24"/>
          <w:szCs w:val="24"/>
          <w:lang w:val="en-US"/>
        </w:rPr>
        <w:t>eport</w:t>
      </w:r>
      <w:proofErr w:type="gramEnd"/>
      <w:r w:rsidRPr="00BB4922">
        <w:rPr>
          <w:rFonts w:cstheme="minorHAnsi"/>
          <w:bCs/>
          <w:sz w:val="24"/>
          <w:szCs w:val="24"/>
          <w:lang w:val="en-US"/>
        </w:rPr>
        <w:t xml:space="preserve">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terms of payment </w:t>
      </w:r>
      <w:proofErr w:type="gramStart"/>
      <w:r w:rsidRPr="00BB4922">
        <w:rPr>
          <w:rFonts w:cstheme="minorHAnsi"/>
          <w:bCs/>
          <w:sz w:val="24"/>
          <w:szCs w:val="24"/>
          <w:lang w:val="en-US"/>
        </w:rPr>
        <w:t>granted</w:t>
      </w:r>
      <w:proofErr w:type="gramEnd"/>
      <w:r w:rsidRPr="00BB4922">
        <w:rPr>
          <w:rFonts w:cstheme="minorHAnsi"/>
          <w:bCs/>
          <w:sz w:val="24"/>
          <w:szCs w:val="24"/>
          <w:lang w:val="en-US"/>
        </w:rPr>
        <w:t xml:space="preserve">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lastRenderedPageBreak/>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AA5A25"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EFRETINT</w:t>
      </w:r>
      <w:proofErr w:type="gramEnd"/>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 xml:space="preserve">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w:t>
      </w:r>
      <w:proofErr w:type="gramStart"/>
      <w:r w:rsidRPr="00BB4922">
        <w:rPr>
          <w:rFonts w:cstheme="minorHAnsi"/>
          <w:sz w:val="24"/>
          <w:szCs w:val="24"/>
          <w:lang w:val="en-US"/>
        </w:rPr>
        <w:t>used</w:t>
      </w:r>
      <w:proofErr w:type="gramEnd"/>
      <w:r w:rsidRPr="00BB4922">
        <w:rPr>
          <w:rFonts w:cstheme="minorHAnsi"/>
          <w:sz w:val="24"/>
          <w:szCs w:val="24"/>
          <w:lang w:val="en-US"/>
        </w:rPr>
        <w:t xml:space="preserve">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proofErr w:type="gramStart"/>
      <w:r w:rsidRPr="00BB4922">
        <w:rPr>
          <w:rFonts w:cstheme="minorHAnsi"/>
          <w:bCs/>
          <w:sz w:val="24"/>
          <w:szCs w:val="24"/>
          <w:lang w:val="en-US"/>
        </w:rPr>
        <w:t>Report</w:t>
      </w:r>
      <w:proofErr w:type="gramEnd"/>
      <w:r w:rsidRPr="00BB4922">
        <w:rPr>
          <w:rFonts w:cstheme="minorHAnsi"/>
          <w:bCs/>
          <w:sz w:val="24"/>
          <w:szCs w:val="24"/>
          <w:lang w:val="en-US"/>
        </w:rPr>
        <w:t xml:space="preserve">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 xml:space="preserve">must be reported in </w:t>
      </w:r>
      <w:proofErr w:type="gramStart"/>
      <w:r w:rsidR="00F4331D" w:rsidRPr="00BB4922">
        <w:rPr>
          <w:rFonts w:cstheme="minorHAnsi"/>
          <w:bCs/>
          <w:sz w:val="24"/>
          <w:szCs w:val="24"/>
          <w:lang w:val="en-US"/>
        </w:rPr>
        <w:t>field</w:t>
      </w:r>
      <w:proofErr w:type="gramEnd"/>
      <w:r w:rsidR="00F4331D" w:rsidRPr="00BB4922">
        <w:rPr>
          <w:rFonts w:cstheme="minorHAnsi"/>
          <w:bCs/>
          <w:sz w:val="24"/>
          <w:szCs w:val="24"/>
          <w:lang w:val="en-US"/>
        </w:rPr>
        <w:t xml:space="preserve">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attachments to the narrative response. If you </w:t>
      </w:r>
      <w:proofErr w:type="gramStart"/>
      <w:r w:rsidRPr="00BB4922">
        <w:rPr>
          <w:rFonts w:cstheme="minorHAnsi"/>
          <w:sz w:val="24"/>
          <w:szCs w:val="24"/>
          <w:lang w:val="en-US"/>
        </w:rPr>
        <w:t>used</w:t>
      </w:r>
      <w:proofErr w:type="gramEnd"/>
      <w:r w:rsidRPr="00BB4922">
        <w:rPr>
          <w:rFonts w:cstheme="minorHAnsi"/>
          <w:sz w:val="24"/>
          <w:szCs w:val="24"/>
          <w:lang w:val="en-US"/>
        </w:rPr>
        <w:t xml:space="preserve">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ESEGINT</w:t>
      </w:r>
      <w:proofErr w:type="gramEnd"/>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EMCARCORR</w:t>
      </w:r>
      <w:proofErr w:type="gramEnd"/>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EFRETINTL</w:t>
      </w:r>
      <w:proofErr w:type="gramEnd"/>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ESEGINTL</w:t>
      </w:r>
      <w:proofErr w:type="gramEnd"/>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EFRETINTPOAR</w:t>
      </w:r>
      <w:proofErr w:type="gramEnd"/>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any freight expense incurred on shipments from the port in Brazil to the affiliated reseller’s warehouse or other intermediate location.  If the sale is </w:t>
      </w:r>
      <w:proofErr w:type="gramStart"/>
      <w:r w:rsidRPr="00BB4922">
        <w:rPr>
          <w:rFonts w:cstheme="minorHAnsi"/>
          <w:sz w:val="24"/>
          <w:szCs w:val="24"/>
          <w:lang w:val="en-US"/>
        </w:rPr>
        <w:t>direct</w:t>
      </w:r>
      <w:proofErr w:type="gramEnd"/>
      <w:r w:rsidRPr="00BB4922">
        <w:rPr>
          <w:rFonts w:cstheme="minorHAnsi"/>
          <w:sz w:val="24"/>
          <w:szCs w:val="24"/>
          <w:lang w:val="en-US"/>
        </w:rPr>
        <w:t xml:space="preserve">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EFRETINTCLI</w:t>
      </w:r>
      <w:proofErr w:type="gramEnd"/>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EIIBRA</w:t>
      </w:r>
      <w:proofErr w:type="gramEnd"/>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EREMBIMP</w:t>
      </w:r>
      <w:proofErr w:type="gramEnd"/>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commissions paid to selling agents, affiliated or not</w:t>
      </w:r>
      <w:proofErr w:type="gramStart"/>
      <w:r w:rsidRPr="00BB4922">
        <w:rPr>
          <w:rFonts w:cstheme="minorHAnsi"/>
          <w:sz w:val="24"/>
          <w:szCs w:val="24"/>
          <w:lang w:val="en-US"/>
        </w:rPr>
        <w:t>.</w:t>
      </w:r>
      <w:proofErr w:type="gramEnd"/>
      <w:r w:rsidRPr="00BB4922">
        <w:rPr>
          <w:rFonts w:cstheme="minorHAnsi"/>
          <w:sz w:val="24"/>
          <w:szCs w:val="24"/>
          <w:lang w:val="en-US"/>
        </w:rPr>
        <w:t xml:space="preserve">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proofErr w:type="gramStart"/>
      <w:r w:rsidRPr="00BB4922">
        <w:rPr>
          <w:rFonts w:cstheme="minorHAnsi"/>
          <w:sz w:val="24"/>
          <w:szCs w:val="24"/>
          <w:lang w:val="en-US"/>
        </w:rPr>
        <w:t xml:space="preserve">:        </w:t>
      </w:r>
      <w:r w:rsidRPr="00BB4922">
        <w:rPr>
          <w:rFonts w:cstheme="minorHAnsi"/>
          <w:sz w:val="24"/>
          <w:szCs w:val="24"/>
          <w:lang w:val="en-US"/>
        </w:rPr>
        <w:tab/>
        <w:t>Describe</w:t>
      </w:r>
      <w:proofErr w:type="gramEnd"/>
      <w:r w:rsidRPr="00BB4922">
        <w:rPr>
          <w:rFonts w:cstheme="minorHAnsi"/>
          <w:sz w:val="24"/>
          <w:szCs w:val="24"/>
          <w:lang w:val="en-US"/>
        </w:rPr>
        <w:t xml:space="preserv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w:t>
      </w:r>
      <w:proofErr w:type="gramStart"/>
      <w:r w:rsidRPr="00BB4922">
        <w:rPr>
          <w:rFonts w:cstheme="minorHAnsi"/>
          <w:sz w:val="24"/>
          <w:szCs w:val="24"/>
          <w:lang w:val="en-US"/>
        </w:rPr>
        <w:t>submit</w:t>
      </w:r>
      <w:proofErr w:type="gramEnd"/>
      <w:r w:rsidRPr="00BB4922">
        <w:rPr>
          <w:rFonts w:cstheme="minorHAnsi"/>
          <w:sz w:val="24"/>
          <w:szCs w:val="24"/>
          <w:lang w:val="en-US"/>
        </w:rPr>
        <w:t xml:space="preserve"> your worksheets as an </w:t>
      </w:r>
      <w:r w:rsidRPr="00BB4922">
        <w:rPr>
          <w:rFonts w:cstheme="minorHAnsi"/>
          <w:sz w:val="24"/>
          <w:szCs w:val="24"/>
          <w:lang w:val="en-US"/>
        </w:rPr>
        <w:lastRenderedPageBreak/>
        <w:t>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w:t>
      </w:r>
      <w:proofErr w:type="gramStart"/>
      <w:r w:rsidRPr="00BB4922">
        <w:rPr>
          <w:rFonts w:cstheme="minorHAnsi"/>
          <w:sz w:val="24"/>
          <w:szCs w:val="24"/>
          <w:lang w:val="en-US"/>
        </w:rPr>
        <w:t>separately</w:t>
      </w:r>
      <w:proofErr w:type="gramEnd"/>
      <w:r w:rsidRPr="00BB4922">
        <w:rPr>
          <w:rFonts w:cstheme="minorHAnsi"/>
          <w:sz w:val="24"/>
          <w:szCs w:val="24"/>
          <w:lang w:val="en-US"/>
        </w:rPr>
        <w:t xml:space="preserve"> advertising programs directed at your customers and advertising programs directed at your customer’s </w:t>
      </w:r>
      <w:proofErr w:type="gramStart"/>
      <w:r w:rsidRPr="00BB4922">
        <w:rPr>
          <w:rFonts w:cstheme="minorHAnsi"/>
          <w:sz w:val="24"/>
          <w:szCs w:val="24"/>
          <w:lang w:val="en-US"/>
        </w:rPr>
        <w:t>customer</w:t>
      </w:r>
      <w:proofErr w:type="gramEnd"/>
      <w:r w:rsidRPr="00BB4922">
        <w:rPr>
          <w:rFonts w:cstheme="minorHAnsi"/>
          <w:sz w:val="24"/>
          <w:szCs w:val="24"/>
          <w:lang w:val="en-US"/>
        </w:rPr>
        <w:t xml:space="preserve">.  Provide separate lists of the expenses incurred for each and provide worksheets demonstrating the allocation of the advertising to </w:t>
      </w:r>
      <w:proofErr w:type="gramStart"/>
      <w:r w:rsidRPr="00BB4922">
        <w:rPr>
          <w:rFonts w:cstheme="minorHAnsi"/>
          <w:sz w:val="24"/>
          <w:szCs w:val="24"/>
          <w:lang w:val="en-US"/>
        </w:rPr>
        <w:t>your customer’s</w:t>
      </w:r>
      <w:proofErr w:type="gramEnd"/>
      <w:r w:rsidRPr="00BB4922">
        <w:rPr>
          <w:rFonts w:cstheme="minorHAnsi"/>
          <w:sz w:val="24"/>
          <w:szCs w:val="24"/>
          <w:lang w:val="en-US"/>
        </w:rPr>
        <w:t xml:space="preserve">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technical services </w:t>
      </w:r>
      <w:proofErr w:type="gramStart"/>
      <w:r w:rsidRPr="00BB4922">
        <w:rPr>
          <w:rFonts w:cstheme="minorHAnsi"/>
          <w:sz w:val="24"/>
          <w:szCs w:val="24"/>
          <w:lang w:val="en-US"/>
        </w:rPr>
        <w:t>provided,</w:t>
      </w:r>
      <w:proofErr w:type="gramEnd"/>
      <w:r w:rsidRPr="00BB4922">
        <w:rPr>
          <w:rFonts w:cstheme="minorHAnsi"/>
          <w:sz w:val="24"/>
          <w:szCs w:val="24"/>
          <w:lang w:val="en-US"/>
        </w:rPr>
        <w:t xml:space="preserve">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w:t>
      </w:r>
      <w:proofErr w:type="gramStart"/>
      <w:r w:rsidR="00A24301" w:rsidRPr="00BB4922">
        <w:rPr>
          <w:rFonts w:cstheme="minorHAnsi"/>
          <w:b/>
          <w:sz w:val="24"/>
          <w:szCs w:val="24"/>
          <w:lang w:val="en-US"/>
        </w:rPr>
        <w:t>4</w:t>
      </w:r>
      <w:r w:rsidR="00E6741D" w:rsidRPr="00BB4922">
        <w:rPr>
          <w:rFonts w:cstheme="minorHAnsi"/>
          <w:b/>
          <w:sz w:val="24"/>
          <w:szCs w:val="24"/>
          <w:lang w:val="en-US"/>
        </w:rPr>
        <w:t>0</w:t>
      </w:r>
      <w:r w:rsidR="00A24301" w:rsidRPr="00BB4922">
        <w:rPr>
          <w:rFonts w:cstheme="minorHAnsi"/>
          <w:b/>
          <w:sz w:val="24"/>
          <w:szCs w:val="24"/>
          <w:lang w:val="en-US"/>
        </w:rPr>
        <w:t>.(</w:t>
      </w:r>
      <w:proofErr w:type="gramEnd"/>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w:t>
      </w:r>
      <w:proofErr w:type="gramStart"/>
      <w:r w:rsidRPr="00BB4922">
        <w:rPr>
          <w:rFonts w:cstheme="minorHAnsi"/>
          <w:sz w:val="24"/>
          <w:szCs w:val="24"/>
          <w:lang w:val="en-US"/>
        </w:rPr>
        <w:t>create</w:t>
      </w:r>
      <w:proofErr w:type="gramEnd"/>
      <w:r w:rsidRPr="00BB4922">
        <w:rPr>
          <w:rFonts w:cstheme="minorHAnsi"/>
          <w:sz w:val="24"/>
          <w:szCs w:val="24"/>
          <w:lang w:val="en-US"/>
        </w:rPr>
        <w:t xml:space="preserv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w:t>
      </w:r>
      <w:proofErr w:type="gramStart"/>
      <w:r w:rsidRPr="00BB4922">
        <w:rPr>
          <w:rFonts w:cstheme="minorHAnsi"/>
          <w:b/>
          <w:sz w:val="24"/>
          <w:szCs w:val="24"/>
          <w:lang w:val="en-US"/>
        </w:rPr>
        <w:t xml:space="preserve">Brazil </w:t>
      </w:r>
      <w:r w:rsidR="00DF5298" w:rsidRPr="00BB4922">
        <w:rPr>
          <w:rFonts w:cstheme="minorHAnsi"/>
          <w:b/>
          <w:bCs/>
          <w:sz w:val="24"/>
          <w:szCs w:val="24"/>
          <w:lang w:val="en-US"/>
        </w:rPr>
        <w:t xml:space="preserve"> (</w:t>
      </w:r>
      <w:proofErr w:type="gramEnd"/>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EDESPEST</w:t>
      </w:r>
      <w:proofErr w:type="gramEnd"/>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proofErr w:type="gramStart"/>
      <w:r w:rsidRPr="00BB4922">
        <w:rPr>
          <w:rFonts w:cstheme="minorHAnsi"/>
          <w:bCs/>
          <w:sz w:val="24"/>
          <w:szCs w:val="24"/>
          <w:lang w:val="en-US"/>
        </w:rPr>
        <w:t>:</w:t>
      </w:r>
      <w:r w:rsidRPr="00BB4922">
        <w:rPr>
          <w:rFonts w:cstheme="minorHAnsi"/>
          <w:bCs/>
          <w:sz w:val="24"/>
          <w:szCs w:val="24"/>
          <w:lang w:val="en-US"/>
        </w:rPr>
        <w:tab/>
      </w:r>
      <w:r w:rsidRPr="00BB4922">
        <w:rPr>
          <w:rFonts w:cstheme="minorHAnsi"/>
          <w:bCs/>
          <w:sz w:val="24"/>
          <w:szCs w:val="24"/>
          <w:lang w:val="en-US"/>
        </w:rPr>
        <w:tab/>
        <w:t>EDESPESTBRA</w:t>
      </w:r>
      <w:proofErr w:type="gramEnd"/>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ECUSTEMB</w:t>
      </w:r>
      <w:proofErr w:type="gramEnd"/>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proofErr w:type="gramStart"/>
      <w:r w:rsidRPr="00BB4922">
        <w:rPr>
          <w:rFonts w:cstheme="minorHAnsi"/>
          <w:sz w:val="24"/>
          <w:szCs w:val="24"/>
          <w:lang w:val="en-US"/>
        </w:rPr>
        <w:t>:</w:t>
      </w:r>
      <w:r w:rsidRPr="00BB4922">
        <w:rPr>
          <w:rFonts w:cstheme="minorHAnsi"/>
          <w:sz w:val="24"/>
          <w:szCs w:val="24"/>
          <w:lang w:val="en-US"/>
        </w:rPr>
        <w:tab/>
      </w:r>
      <w:r w:rsidRPr="00BB4922">
        <w:rPr>
          <w:rFonts w:cstheme="minorHAnsi"/>
          <w:sz w:val="24"/>
          <w:szCs w:val="24"/>
          <w:lang w:val="en-US"/>
        </w:rPr>
        <w:tab/>
        <w:t>ECUSTREMBRA</w:t>
      </w:r>
      <w:proofErr w:type="gramEnd"/>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r>
      <w:proofErr w:type="gramStart"/>
      <w:r w:rsidR="00C1395A" w:rsidRPr="00BB4922">
        <w:rPr>
          <w:rFonts w:cstheme="minorHAnsi"/>
          <w:sz w:val="24"/>
          <w:szCs w:val="24"/>
          <w:lang w:val="en-US"/>
        </w:rPr>
        <w:t>Report</w:t>
      </w:r>
      <w:proofErr w:type="gramEnd"/>
      <w:r w:rsidR="00C1395A" w:rsidRPr="00BB4922">
        <w:rPr>
          <w:rFonts w:cstheme="minorHAnsi"/>
          <w:sz w:val="24"/>
          <w:szCs w:val="24"/>
          <w:lang w:val="en-US"/>
        </w:rPr>
        <w:t xml:space="preserve">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w:t>
      </w:r>
      <w:proofErr w:type="gramStart"/>
      <w:r w:rsidRPr="00BB4922">
        <w:rPr>
          <w:rFonts w:cstheme="minorHAnsi"/>
          <w:sz w:val="24"/>
          <w:szCs w:val="24"/>
          <w:lang w:val="en-US"/>
        </w:rPr>
        <w:t>on the basis of</w:t>
      </w:r>
      <w:proofErr w:type="gramEnd"/>
      <w:r w:rsidRPr="00BB4922">
        <w:rPr>
          <w:rFonts w:cstheme="minorHAnsi"/>
          <w:sz w:val="24"/>
          <w:szCs w:val="24"/>
          <w:lang w:val="en-US"/>
        </w:rPr>
        <w:t xml:space="preserve">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proofErr w:type="gramStart"/>
      <w:r w:rsidRPr="00BB4922">
        <w:rPr>
          <w:rFonts w:cstheme="minorHAnsi"/>
          <w:sz w:val="24"/>
          <w:szCs w:val="24"/>
          <w:lang w:val="en-US"/>
        </w:rPr>
        <w:t>Report</w:t>
      </w:r>
      <w:proofErr w:type="gramEnd"/>
      <w:r w:rsidRPr="00BB4922">
        <w:rPr>
          <w:rFonts w:cstheme="minorHAnsi"/>
          <w:sz w:val="24"/>
          <w:szCs w:val="24"/>
          <w:lang w:val="en-US"/>
        </w:rPr>
        <w:t xml:space="preserve">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AC3622"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proofErr w:type="gramStart"/>
      <w:r w:rsidRPr="00BB4922">
        <w:rPr>
          <w:rFonts w:asciiTheme="minorHAnsi" w:hAnsiTheme="minorHAnsi" w:cstheme="minorHAnsi"/>
          <w:b w:val="0"/>
          <w:szCs w:val="24"/>
          <w:lang w:val="en-US"/>
        </w:rPr>
        <w:t>taking into account</w:t>
      </w:r>
      <w:proofErr w:type="gramEnd"/>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proofErr w:type="gramStart"/>
      <w:r w:rsidRPr="00BB4922">
        <w:rPr>
          <w:rFonts w:asciiTheme="minorHAnsi" w:hAnsiTheme="minorHAnsi" w:cstheme="minorHAnsi"/>
          <w:b w:val="0"/>
          <w:szCs w:val="24"/>
          <w:lang w:val="en-US"/>
        </w:rPr>
        <w:t xml:space="preserve">) </w:t>
      </w:r>
      <w:r w:rsidRPr="00BB4922">
        <w:rPr>
          <w:rFonts w:asciiTheme="minorHAnsi" w:hAnsiTheme="minorHAnsi" w:cstheme="minorHAnsi"/>
          <w:b w:val="0"/>
          <w:szCs w:val="24"/>
          <w:lang w:val="en-US"/>
        </w:rPr>
        <w:tab/>
        <w:t>Exports</w:t>
      </w:r>
      <w:proofErr w:type="gramEnd"/>
      <w:r w:rsidRPr="00BB4922">
        <w:rPr>
          <w:rFonts w:asciiTheme="minorHAnsi" w:hAnsiTheme="minorHAnsi" w:cstheme="minorHAnsi"/>
          <w:b w:val="0"/>
          <w:szCs w:val="24"/>
          <w:lang w:val="en-US"/>
        </w:rPr>
        <w:t xml:space="preserve">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 xml:space="preserve">Legal </w:t>
      </w:r>
      <w:proofErr w:type="gramStart"/>
      <w:r w:rsidRPr="00BB4922">
        <w:rPr>
          <w:rFonts w:cstheme="minorHAnsi"/>
          <w:sz w:val="24"/>
          <w:szCs w:val="24"/>
          <w:lang w:val="en-US"/>
        </w:rPr>
        <w:t>representative’s  legible</w:t>
      </w:r>
      <w:proofErr w:type="gramEnd"/>
      <w:r w:rsidRPr="00BB4922">
        <w:rPr>
          <w:rFonts w:cstheme="minorHAnsi"/>
          <w:sz w:val="24"/>
          <w:szCs w:val="24"/>
          <w:lang w:val="en-US"/>
        </w:rPr>
        <w:t xml:space="preserv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12"/>
      <w:headerReference w:type="default" r:id="rId13"/>
      <w:footerReference w:type="even" r:id="rId14"/>
      <w:footerReference w:type="default" r:id="rId15"/>
      <w:headerReference w:type="first" r:id="rId16"/>
      <w:footerReference w:type="first" r:id="rId17"/>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25C8E" w14:textId="77777777" w:rsidR="00220173" w:rsidRDefault="00220173">
      <w:pPr>
        <w:spacing w:after="0" w:line="240" w:lineRule="auto"/>
      </w:pPr>
      <w:r>
        <w:separator/>
      </w:r>
    </w:p>
  </w:endnote>
  <w:endnote w:type="continuationSeparator" w:id="0">
    <w:p w14:paraId="3576FCB9" w14:textId="77777777" w:rsidR="00220173" w:rsidRDefault="00220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1390A" w14:textId="77777777" w:rsidR="00220173" w:rsidRDefault="00220173">
      <w:pPr>
        <w:spacing w:after="0" w:line="240" w:lineRule="auto"/>
      </w:pPr>
      <w:r>
        <w:separator/>
      </w:r>
    </w:p>
  </w:footnote>
  <w:footnote w:type="continuationSeparator" w:id="0">
    <w:p w14:paraId="4440A638" w14:textId="77777777" w:rsidR="00220173" w:rsidRDefault="00220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711BB"/>
    <w:rsid w:val="00086468"/>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16C7C"/>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068D1"/>
    <w:rsid w:val="002108D8"/>
    <w:rsid w:val="00210FD4"/>
    <w:rsid w:val="00214958"/>
    <w:rsid w:val="00220173"/>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24E4"/>
    <w:rsid w:val="00597647"/>
    <w:rsid w:val="005A2D54"/>
    <w:rsid w:val="005B2C90"/>
    <w:rsid w:val="005B4381"/>
    <w:rsid w:val="005B542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213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589C"/>
    <w:rsid w:val="00847B63"/>
    <w:rsid w:val="00852409"/>
    <w:rsid w:val="00854030"/>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84190"/>
    <w:rsid w:val="0099693E"/>
    <w:rsid w:val="009A1459"/>
    <w:rsid w:val="009A2706"/>
    <w:rsid w:val="009B0FB7"/>
    <w:rsid w:val="009B7107"/>
    <w:rsid w:val="009C1D82"/>
    <w:rsid w:val="009D1EDF"/>
    <w:rsid w:val="009D49DA"/>
    <w:rsid w:val="009E05D3"/>
    <w:rsid w:val="009E05DA"/>
    <w:rsid w:val="009E3710"/>
    <w:rsid w:val="009E789B"/>
    <w:rsid w:val="009F133A"/>
    <w:rsid w:val="009F2020"/>
    <w:rsid w:val="009F2C28"/>
    <w:rsid w:val="009F4B88"/>
    <w:rsid w:val="00A002CC"/>
    <w:rsid w:val="00A0086E"/>
    <w:rsid w:val="00A07693"/>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19C6"/>
    <w:rsid w:val="00A428AD"/>
    <w:rsid w:val="00A5339D"/>
    <w:rsid w:val="00A535FB"/>
    <w:rsid w:val="00A63308"/>
    <w:rsid w:val="00A7335D"/>
    <w:rsid w:val="00A74E22"/>
    <w:rsid w:val="00A82854"/>
    <w:rsid w:val="00A87FF0"/>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1478"/>
    <w:rsid w:val="00BA207D"/>
    <w:rsid w:val="00BA38AF"/>
    <w:rsid w:val="00BA3A51"/>
    <w:rsid w:val="00BA44B4"/>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496B"/>
    <w:rsid w:val="00C07E50"/>
    <w:rsid w:val="00C11EFE"/>
    <w:rsid w:val="00C1395A"/>
    <w:rsid w:val="00C149E7"/>
    <w:rsid w:val="00C20A64"/>
    <w:rsid w:val="00C21A5D"/>
    <w:rsid w:val="00C22B18"/>
    <w:rsid w:val="00C245D7"/>
    <w:rsid w:val="00C26D11"/>
    <w:rsid w:val="00C27C6D"/>
    <w:rsid w:val="00C27DEF"/>
    <w:rsid w:val="00C309DE"/>
    <w:rsid w:val="00C40E24"/>
    <w:rsid w:val="00C43601"/>
    <w:rsid w:val="00C44266"/>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44A9"/>
    <w:rsid w:val="00CE4E1A"/>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E1635"/>
    <w:rsid w:val="00DF4D93"/>
    <w:rsid w:val="00DF5298"/>
    <w:rsid w:val="00DF5729"/>
    <w:rsid w:val="00E023C2"/>
    <w:rsid w:val="00E0249D"/>
    <w:rsid w:val="00E1126E"/>
    <w:rsid w:val="00E1151F"/>
    <w:rsid w:val="00E144C9"/>
    <w:rsid w:val="00E14828"/>
    <w:rsid w:val="00E211CF"/>
    <w:rsid w:val="00E22825"/>
    <w:rsid w:val="00E42F8E"/>
    <w:rsid w:val="00E43746"/>
    <w:rsid w:val="00E446CC"/>
    <w:rsid w:val="00E53F31"/>
    <w:rsid w:val="00E63619"/>
    <w:rsid w:val="00E6609C"/>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111A"/>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858D9"/>
    <w:rsid w:val="00F94F55"/>
    <w:rsid w:val="00F969CD"/>
    <w:rsid w:val="00F975A7"/>
    <w:rsid w:val="00FB2220"/>
    <w:rsid w:val="00FB4EEA"/>
    <w:rsid w:val="00FB6ACA"/>
    <w:rsid w:val="00FC17B9"/>
    <w:rsid w:val="00FC7068"/>
    <w:rsid w:val="00FF3586"/>
    <w:rsid w:val="697993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styleId="MenoPendente">
    <w:name w:val="Unresolved Mention"/>
    <w:basedOn w:val="Fontepargpadro"/>
    <w:uiPriority w:val="99"/>
    <w:semiHidden/>
    <w:unhideWhenUsed/>
    <w:rsid w:val="009D49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51736901">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1449526">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inapet_original@mdic.gov.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7" ma:contentTypeDescription="Crie um novo documento." ma:contentTypeScope="" ma:versionID="137efe4b0f8f5b65c1a27c75f782a6fe">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0e8943b6976d334dd14cbe493bf7fe3d"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AAD7B5-A02B-4245-A2A8-4DDF461EC402}">
  <ds:schemaRefs>
    <ds:schemaRef ds:uri="http://schemas.microsoft.com/sharepoint/v3/contenttype/forms"/>
  </ds:schemaRefs>
</ds:datastoreItem>
</file>

<file path=customXml/itemProps2.xml><?xml version="1.0" encoding="utf-8"?>
<ds:datastoreItem xmlns:ds="http://schemas.openxmlformats.org/officeDocument/2006/customXml" ds:itemID="{3BA2B2A8-C58A-4730-AC6D-F8F88ABDD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4.xml><?xml version="1.0" encoding="utf-8"?>
<ds:datastoreItem xmlns:ds="http://schemas.openxmlformats.org/officeDocument/2006/customXml" ds:itemID="{76BAC947-9C70-4FA6-8D0D-06315D341127}">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55</Pages>
  <Words>15607</Words>
  <Characters>84282</Characters>
  <Application>Microsoft Office Word</Application>
  <DocSecurity>0</DocSecurity>
  <Lines>702</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Anna Carolina de Andrade Nogueira</cp:lastModifiedBy>
  <cp:revision>3</cp:revision>
  <dcterms:created xsi:type="dcterms:W3CDTF">2025-04-07T18:17:00Z</dcterms:created>
  <dcterms:modified xsi:type="dcterms:W3CDTF">2025-04-07T20:22:00Z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